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15A87" w14:textId="2075B3AA" w:rsidR="0088444D" w:rsidRDefault="0088444D" w:rsidP="008D0CF9">
      <w:pPr>
        <w:spacing w:after="0" w:line="240" w:lineRule="auto"/>
        <w:jc w:val="both"/>
      </w:pPr>
    </w:p>
    <w:p w14:paraId="53C3FF84" w14:textId="77777777" w:rsidR="00CB394C" w:rsidRDefault="00CB394C" w:rsidP="008D0CF9">
      <w:pPr>
        <w:spacing w:after="0" w:line="240" w:lineRule="auto"/>
        <w:jc w:val="both"/>
      </w:pPr>
    </w:p>
    <w:p w14:paraId="212E4E29" w14:textId="77777777" w:rsidR="00CB394C" w:rsidRPr="002F6E5E" w:rsidRDefault="00CB394C" w:rsidP="00CB394C">
      <w:pPr>
        <w:pStyle w:val="Vahedeta"/>
        <w:jc w:val="right"/>
        <w:rPr>
          <w:rFonts w:ascii="Times New Roman" w:hAnsi="Times New Roman" w:cs="Times New Roman"/>
          <w:sz w:val="24"/>
          <w:szCs w:val="24"/>
        </w:rPr>
      </w:pPr>
      <w:r w:rsidRPr="00BB6F33">
        <w:rPr>
          <w:rFonts w:ascii="Times New Roman" w:hAnsi="Times New Roman" w:cs="Times New Roman"/>
          <w:sz w:val="24"/>
          <w:szCs w:val="24"/>
        </w:rPr>
        <w:t>EELNÕU</w:t>
      </w:r>
    </w:p>
    <w:p w14:paraId="6D3DAD25" w14:textId="09B942D0" w:rsidR="008E70EA" w:rsidRPr="002F6E5E" w:rsidRDefault="005C62F3" w:rsidP="008D0CF9">
      <w:pPr>
        <w:pStyle w:val="Vahedeta"/>
        <w:jc w:val="right"/>
        <w:rPr>
          <w:rFonts w:ascii="Times New Roman" w:hAnsi="Times New Roman" w:cs="Times New Roman"/>
          <w:sz w:val="24"/>
          <w:szCs w:val="24"/>
        </w:rPr>
      </w:pPr>
      <w:r>
        <w:rPr>
          <w:rFonts w:ascii="Times New Roman" w:hAnsi="Times New Roman" w:cs="Times New Roman"/>
          <w:sz w:val="24"/>
          <w:szCs w:val="24"/>
        </w:rPr>
        <w:t>01</w:t>
      </w:r>
      <w:r w:rsidR="008E70EA">
        <w:rPr>
          <w:rFonts w:ascii="Times New Roman" w:hAnsi="Times New Roman" w:cs="Times New Roman"/>
          <w:sz w:val="24"/>
          <w:szCs w:val="24"/>
        </w:rPr>
        <w:t>.0</w:t>
      </w:r>
      <w:r>
        <w:rPr>
          <w:rFonts w:ascii="Times New Roman" w:hAnsi="Times New Roman" w:cs="Times New Roman"/>
          <w:sz w:val="24"/>
          <w:szCs w:val="24"/>
        </w:rPr>
        <w:t>2</w:t>
      </w:r>
      <w:r w:rsidR="008E70EA">
        <w:rPr>
          <w:rFonts w:ascii="Times New Roman" w:hAnsi="Times New Roman" w:cs="Times New Roman"/>
          <w:sz w:val="24"/>
          <w:szCs w:val="24"/>
        </w:rPr>
        <w:t>.2024</w:t>
      </w:r>
    </w:p>
    <w:p w14:paraId="08794142" w14:textId="77777777" w:rsidR="00CB394C" w:rsidRPr="00EC01F5" w:rsidRDefault="00CB394C" w:rsidP="008D0CF9">
      <w:pPr>
        <w:pStyle w:val="Vahedeta"/>
        <w:jc w:val="both"/>
        <w:rPr>
          <w:rFonts w:ascii="Times New Roman" w:hAnsi="Times New Roman" w:cs="Times New Roman"/>
          <w:bCs/>
          <w:sz w:val="24"/>
          <w:szCs w:val="24"/>
        </w:rPr>
      </w:pPr>
    </w:p>
    <w:p w14:paraId="2EC92398" w14:textId="77777777" w:rsidR="00CB394C" w:rsidRDefault="00CB394C" w:rsidP="00CB394C">
      <w:pPr>
        <w:pStyle w:val="Vahedeta"/>
        <w:jc w:val="center"/>
        <w:rPr>
          <w:rFonts w:ascii="Times New Roman" w:hAnsi="Times New Roman" w:cs="Times New Roman"/>
          <w:b/>
          <w:bCs/>
          <w:sz w:val="32"/>
          <w:szCs w:val="32"/>
        </w:rPr>
      </w:pPr>
      <w:r>
        <w:rPr>
          <w:rFonts w:ascii="Times New Roman" w:hAnsi="Times New Roman" w:cs="Times New Roman"/>
          <w:b/>
          <w:bCs/>
          <w:sz w:val="32"/>
          <w:szCs w:val="32"/>
        </w:rPr>
        <w:t xml:space="preserve">Lastekaitseseaduse </w:t>
      </w:r>
      <w:commentRangeStart w:id="0"/>
      <w:r>
        <w:rPr>
          <w:rFonts w:ascii="Times New Roman" w:hAnsi="Times New Roman" w:cs="Times New Roman"/>
          <w:b/>
          <w:bCs/>
          <w:sz w:val="32"/>
          <w:szCs w:val="32"/>
        </w:rPr>
        <w:t xml:space="preserve">ja teiste seaduste </w:t>
      </w:r>
      <w:commentRangeEnd w:id="0"/>
      <w:r w:rsidR="00F875BC">
        <w:rPr>
          <w:rStyle w:val="Kommentaariviide"/>
          <w:rFonts w:asciiTheme="minorHAnsi" w:hAnsiTheme="minorHAnsi"/>
        </w:rPr>
        <w:commentReference w:id="0"/>
      </w:r>
      <w:r>
        <w:rPr>
          <w:rFonts w:ascii="Times New Roman" w:hAnsi="Times New Roman" w:cs="Times New Roman"/>
          <w:b/>
          <w:bCs/>
          <w:sz w:val="32"/>
          <w:szCs w:val="32"/>
        </w:rPr>
        <w:t>muutmise seadus</w:t>
      </w:r>
    </w:p>
    <w:p w14:paraId="756754E8" w14:textId="77777777" w:rsidR="00CB394C" w:rsidRDefault="00CB394C" w:rsidP="00CB394C">
      <w:pPr>
        <w:spacing w:after="0" w:line="240" w:lineRule="auto"/>
        <w:jc w:val="both"/>
        <w:rPr>
          <w:rFonts w:ascii="Times New Roman" w:eastAsia="Times New Roman" w:hAnsi="Times New Roman" w:cs="Times New Roman"/>
          <w:sz w:val="24"/>
          <w:szCs w:val="24"/>
          <w:shd w:val="clear" w:color="auto" w:fill="FFFFFF"/>
          <w:lang w:eastAsia="en-GB"/>
        </w:rPr>
      </w:pPr>
    </w:p>
    <w:p w14:paraId="18314E8E" w14:textId="77777777" w:rsidR="00CB394C" w:rsidRPr="00B41820" w:rsidRDefault="00CB394C" w:rsidP="00CB394C">
      <w:pPr>
        <w:spacing w:after="0" w:line="240" w:lineRule="auto"/>
        <w:jc w:val="both"/>
        <w:rPr>
          <w:rFonts w:ascii="Times New Roman" w:hAnsi="Times New Roman" w:cs="Times New Roman"/>
          <w:sz w:val="24"/>
          <w:szCs w:val="24"/>
        </w:rPr>
      </w:pPr>
    </w:p>
    <w:p w14:paraId="369F643F" w14:textId="77777777" w:rsidR="00CB394C" w:rsidRPr="00BB6F33" w:rsidRDefault="00CB394C" w:rsidP="008D0CF9">
      <w:pPr>
        <w:spacing w:after="0" w:line="240" w:lineRule="auto"/>
        <w:jc w:val="both"/>
        <w:rPr>
          <w:rFonts w:ascii="Times New Roman" w:hAnsi="Times New Roman" w:cs="Times New Roman"/>
          <w:b/>
          <w:bCs/>
          <w:sz w:val="24"/>
          <w:szCs w:val="24"/>
        </w:rPr>
      </w:pPr>
      <w:r w:rsidRPr="00BB6F33">
        <w:rPr>
          <w:rFonts w:ascii="Times New Roman" w:hAnsi="Times New Roman" w:cs="Times New Roman"/>
          <w:b/>
          <w:bCs/>
          <w:sz w:val="24"/>
          <w:szCs w:val="24"/>
        </w:rPr>
        <w:t>§</w:t>
      </w:r>
      <w:r w:rsidRPr="007A549A">
        <w:rPr>
          <w:rFonts w:ascii="Times New Roman" w:hAnsi="Times New Roman" w:cs="Times New Roman"/>
          <w:b/>
          <w:bCs/>
          <w:sz w:val="24"/>
          <w:szCs w:val="24"/>
        </w:rPr>
        <w:t xml:space="preserve"> </w:t>
      </w:r>
      <w:r>
        <w:rPr>
          <w:rFonts w:ascii="Times New Roman" w:hAnsi="Times New Roman" w:cs="Times New Roman"/>
          <w:b/>
          <w:bCs/>
          <w:sz w:val="24"/>
          <w:szCs w:val="24"/>
        </w:rPr>
        <w:t>1.</w:t>
      </w:r>
      <w:r w:rsidRPr="00BB6F33">
        <w:rPr>
          <w:rFonts w:ascii="Times New Roman" w:hAnsi="Times New Roman" w:cs="Times New Roman"/>
          <w:b/>
          <w:bCs/>
          <w:sz w:val="24"/>
          <w:szCs w:val="24"/>
        </w:rPr>
        <w:t xml:space="preserve"> </w:t>
      </w:r>
      <w:r>
        <w:rPr>
          <w:rFonts w:ascii="Times New Roman" w:hAnsi="Times New Roman" w:cs="Times New Roman"/>
          <w:b/>
          <w:bCs/>
          <w:sz w:val="24"/>
          <w:szCs w:val="24"/>
        </w:rPr>
        <w:t>Lastekaitseseaduse muutmine</w:t>
      </w:r>
    </w:p>
    <w:p w14:paraId="2C9C11A4" w14:textId="77777777" w:rsidR="008D0CF9" w:rsidRDefault="008D0CF9" w:rsidP="008D0CF9">
      <w:pPr>
        <w:spacing w:after="0" w:line="240" w:lineRule="auto"/>
        <w:jc w:val="both"/>
        <w:rPr>
          <w:rFonts w:ascii="Times New Roman" w:hAnsi="Times New Roman" w:cs="Times New Roman"/>
          <w:sz w:val="24"/>
          <w:szCs w:val="24"/>
        </w:rPr>
      </w:pPr>
    </w:p>
    <w:p w14:paraId="289E4FCE" w14:textId="77A9151E" w:rsidR="009651AE" w:rsidRDefault="009651AE" w:rsidP="008D0C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Lastekaitseseaduses tehakse järgmised muudatused:</w:t>
      </w:r>
    </w:p>
    <w:p w14:paraId="3576EDBC" w14:textId="77777777" w:rsidR="008D0CF9" w:rsidRDefault="008D0CF9" w:rsidP="008D0CF9">
      <w:pPr>
        <w:spacing w:after="0" w:line="240" w:lineRule="auto"/>
        <w:jc w:val="both"/>
        <w:rPr>
          <w:rFonts w:ascii="Times New Roman" w:hAnsi="Times New Roman" w:cs="Times New Roman"/>
          <w:b/>
          <w:bCs/>
          <w:sz w:val="24"/>
          <w:szCs w:val="24"/>
        </w:rPr>
      </w:pPr>
    </w:p>
    <w:p w14:paraId="097D5FBF" w14:textId="6D035F96" w:rsidR="00BA60AE" w:rsidRDefault="00BA60AE" w:rsidP="008D0CF9">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1) </w:t>
      </w:r>
      <w:r w:rsidRPr="006877DC">
        <w:rPr>
          <w:rFonts w:ascii="Times New Roman" w:hAnsi="Times New Roman" w:cs="Times New Roman"/>
          <w:sz w:val="24"/>
          <w:szCs w:val="24"/>
        </w:rPr>
        <w:t>paragrahvi 14</w:t>
      </w:r>
      <w:r>
        <w:rPr>
          <w:rFonts w:ascii="Times New Roman" w:hAnsi="Times New Roman" w:cs="Times New Roman"/>
          <w:sz w:val="24"/>
          <w:szCs w:val="24"/>
        </w:rPr>
        <w:t xml:space="preserve"> lõike 1 punkt 7 ja lõige 2 tunnistatakse kehtetuks;</w:t>
      </w:r>
    </w:p>
    <w:p w14:paraId="67970C61" w14:textId="77777777" w:rsidR="008D0CF9" w:rsidRDefault="008D0CF9" w:rsidP="008D0CF9">
      <w:pPr>
        <w:spacing w:after="0" w:line="240" w:lineRule="auto"/>
        <w:jc w:val="both"/>
        <w:rPr>
          <w:rFonts w:ascii="Times New Roman" w:hAnsi="Times New Roman" w:cs="Times New Roman"/>
          <w:b/>
          <w:bCs/>
          <w:sz w:val="24"/>
          <w:szCs w:val="24"/>
        </w:rPr>
      </w:pPr>
    </w:p>
    <w:p w14:paraId="604AC9E3" w14:textId="36F6AC1C" w:rsidR="006877DC" w:rsidRDefault="006877DC" w:rsidP="008D0CF9">
      <w:pPr>
        <w:spacing w:after="0" w:line="240" w:lineRule="auto"/>
        <w:jc w:val="both"/>
        <w:rPr>
          <w:rFonts w:ascii="Times New Roman" w:hAnsi="Times New Roman" w:cs="Times New Roman"/>
          <w:color w:val="202020"/>
          <w:sz w:val="24"/>
          <w:szCs w:val="24"/>
          <w:shd w:val="clear" w:color="auto" w:fill="FFFFFF"/>
        </w:rPr>
      </w:pPr>
      <w:r w:rsidRPr="006877DC">
        <w:rPr>
          <w:rFonts w:ascii="Times New Roman" w:hAnsi="Times New Roman" w:cs="Times New Roman"/>
          <w:b/>
          <w:bCs/>
          <w:sz w:val="24"/>
          <w:szCs w:val="24"/>
        </w:rPr>
        <w:t>2)</w:t>
      </w:r>
      <w:r>
        <w:rPr>
          <w:rFonts w:ascii="Times New Roman" w:hAnsi="Times New Roman" w:cs="Times New Roman"/>
          <w:sz w:val="24"/>
          <w:szCs w:val="24"/>
        </w:rPr>
        <w:t xml:space="preserve"> paragrahvi 14 lõikes 3 </w:t>
      </w:r>
      <w:r w:rsidRPr="00347F80">
        <w:rPr>
          <w:rFonts w:ascii="Times New Roman" w:hAnsi="Times New Roman" w:cs="Times New Roman"/>
          <w:sz w:val="24"/>
          <w:szCs w:val="24"/>
        </w:rPr>
        <w:t>asendatakse tekstiosa „</w:t>
      </w:r>
      <w:commentRangeStart w:id="1"/>
      <w:del w:id="2" w:author="Helen Uustalu" w:date="2024-02-13T10:11:00Z">
        <w:r w:rsidRPr="00347F80" w:rsidDel="00881089">
          <w:rPr>
            <w:rFonts w:ascii="Times New Roman" w:hAnsi="Times New Roman" w:cs="Times New Roman"/>
            <w:color w:val="202020"/>
            <w:sz w:val="24"/>
            <w:szCs w:val="24"/>
            <w:shd w:val="clear" w:color="auto" w:fill="FFFFFF"/>
          </w:rPr>
          <w:delText xml:space="preserve">lõike </w:delText>
        </w:r>
        <w:r w:rsidDel="00881089">
          <w:rPr>
            <w:rFonts w:ascii="Times New Roman" w:hAnsi="Times New Roman" w:cs="Times New Roman"/>
            <w:color w:val="202020"/>
            <w:sz w:val="24"/>
            <w:szCs w:val="24"/>
            <w:shd w:val="clear" w:color="auto" w:fill="FFFFFF"/>
          </w:rPr>
          <w:delText>1</w:delText>
        </w:r>
        <w:r w:rsidRPr="00347F80" w:rsidDel="00881089">
          <w:rPr>
            <w:rFonts w:ascii="Times New Roman" w:hAnsi="Times New Roman" w:cs="Times New Roman"/>
            <w:color w:val="202020"/>
            <w:sz w:val="24"/>
            <w:szCs w:val="24"/>
            <w:shd w:val="clear" w:color="auto" w:fill="FFFFFF"/>
          </w:rPr>
          <w:delText xml:space="preserve"> </w:delText>
        </w:r>
      </w:del>
      <w:commentRangeEnd w:id="1"/>
      <w:r w:rsidR="00881089">
        <w:rPr>
          <w:rStyle w:val="Kommentaariviide"/>
        </w:rPr>
        <w:commentReference w:id="1"/>
      </w:r>
      <w:r w:rsidRPr="00347F80">
        <w:rPr>
          <w:rFonts w:ascii="Times New Roman" w:hAnsi="Times New Roman" w:cs="Times New Roman"/>
          <w:color w:val="202020"/>
          <w:sz w:val="24"/>
          <w:szCs w:val="24"/>
          <w:shd w:val="clear" w:color="auto" w:fill="FFFFFF"/>
        </w:rPr>
        <w:t xml:space="preserve">punktides </w:t>
      </w:r>
      <w:r>
        <w:rPr>
          <w:rFonts w:ascii="Times New Roman" w:hAnsi="Times New Roman" w:cs="Times New Roman"/>
          <w:color w:val="202020"/>
          <w:sz w:val="24"/>
          <w:szCs w:val="24"/>
          <w:shd w:val="clear" w:color="auto" w:fill="FFFFFF"/>
        </w:rPr>
        <w:t>5</w:t>
      </w:r>
      <w:r w:rsidRPr="00347F80">
        <w:rPr>
          <w:rFonts w:ascii="Times New Roman" w:hAnsi="Times New Roman" w:cs="Times New Roman"/>
          <w:color w:val="202020"/>
          <w:sz w:val="24"/>
          <w:szCs w:val="24"/>
          <w:shd w:val="clear" w:color="auto" w:fill="FFFFFF"/>
        </w:rPr>
        <w:t>–</w:t>
      </w:r>
      <w:r>
        <w:rPr>
          <w:rFonts w:ascii="Times New Roman" w:hAnsi="Times New Roman" w:cs="Times New Roman"/>
          <w:color w:val="202020"/>
          <w:sz w:val="24"/>
          <w:szCs w:val="24"/>
          <w:shd w:val="clear" w:color="auto" w:fill="FFFFFF"/>
        </w:rPr>
        <w:t>7</w:t>
      </w:r>
      <w:r w:rsidRPr="00347F80">
        <w:rPr>
          <w:rFonts w:ascii="Times New Roman" w:hAnsi="Times New Roman" w:cs="Times New Roman"/>
          <w:color w:val="202020"/>
          <w:sz w:val="24"/>
          <w:szCs w:val="24"/>
          <w:shd w:val="clear" w:color="auto" w:fill="FFFFFF"/>
        </w:rPr>
        <w:t>“ tekstiosaga „</w:t>
      </w:r>
      <w:del w:id="3" w:author="Helen Uustalu" w:date="2024-02-13T10:11:00Z">
        <w:r w:rsidRPr="00347F80" w:rsidDel="00881089">
          <w:rPr>
            <w:rFonts w:ascii="Times New Roman" w:hAnsi="Times New Roman" w:cs="Times New Roman"/>
            <w:color w:val="202020"/>
            <w:sz w:val="24"/>
            <w:szCs w:val="24"/>
            <w:shd w:val="clear" w:color="auto" w:fill="FFFFFF"/>
          </w:rPr>
          <w:delText xml:space="preserve">lõike </w:delText>
        </w:r>
        <w:r w:rsidDel="00881089">
          <w:rPr>
            <w:rFonts w:ascii="Times New Roman" w:hAnsi="Times New Roman" w:cs="Times New Roman"/>
            <w:color w:val="202020"/>
            <w:sz w:val="24"/>
            <w:szCs w:val="24"/>
            <w:shd w:val="clear" w:color="auto" w:fill="FFFFFF"/>
          </w:rPr>
          <w:delText>1</w:delText>
        </w:r>
        <w:r w:rsidRPr="00347F80" w:rsidDel="00881089">
          <w:rPr>
            <w:rFonts w:ascii="Times New Roman" w:hAnsi="Times New Roman" w:cs="Times New Roman"/>
            <w:color w:val="202020"/>
            <w:sz w:val="24"/>
            <w:szCs w:val="24"/>
            <w:shd w:val="clear" w:color="auto" w:fill="FFFFFF"/>
          </w:rPr>
          <w:delText xml:space="preserve"> </w:delText>
        </w:r>
      </w:del>
      <w:r w:rsidRPr="00347F80">
        <w:rPr>
          <w:rFonts w:ascii="Times New Roman" w:hAnsi="Times New Roman" w:cs="Times New Roman"/>
          <w:color w:val="202020"/>
          <w:sz w:val="24"/>
          <w:szCs w:val="24"/>
          <w:shd w:val="clear" w:color="auto" w:fill="FFFFFF"/>
        </w:rPr>
        <w:t xml:space="preserve">punktides </w:t>
      </w:r>
      <w:r>
        <w:rPr>
          <w:rFonts w:ascii="Times New Roman" w:hAnsi="Times New Roman" w:cs="Times New Roman"/>
          <w:color w:val="202020"/>
          <w:sz w:val="24"/>
          <w:szCs w:val="24"/>
          <w:shd w:val="clear" w:color="auto" w:fill="FFFFFF"/>
        </w:rPr>
        <w:t>5</w:t>
      </w:r>
      <w:r w:rsidR="00F62A61">
        <w:rPr>
          <w:rFonts w:ascii="Times New Roman" w:hAnsi="Times New Roman" w:cs="Times New Roman"/>
          <w:color w:val="202020"/>
          <w:sz w:val="24"/>
          <w:szCs w:val="24"/>
          <w:shd w:val="clear" w:color="auto" w:fill="FFFFFF"/>
        </w:rPr>
        <w:t xml:space="preserve"> ja </w:t>
      </w:r>
      <w:r>
        <w:rPr>
          <w:rFonts w:ascii="Times New Roman" w:hAnsi="Times New Roman" w:cs="Times New Roman"/>
          <w:color w:val="202020"/>
          <w:sz w:val="24"/>
          <w:szCs w:val="24"/>
          <w:shd w:val="clear" w:color="auto" w:fill="FFFFFF"/>
        </w:rPr>
        <w:t>6</w:t>
      </w:r>
      <w:r w:rsidRPr="00347F80">
        <w:rPr>
          <w:rFonts w:ascii="Times New Roman" w:hAnsi="Times New Roman" w:cs="Times New Roman"/>
          <w:color w:val="202020"/>
          <w:sz w:val="24"/>
          <w:szCs w:val="24"/>
          <w:shd w:val="clear" w:color="auto" w:fill="FFFFFF"/>
        </w:rPr>
        <w:t>“;</w:t>
      </w:r>
    </w:p>
    <w:p w14:paraId="0A2ADB88" w14:textId="77777777" w:rsidR="008D0CF9" w:rsidRDefault="008D0CF9" w:rsidP="008D0CF9">
      <w:pPr>
        <w:spacing w:after="0" w:line="240" w:lineRule="auto"/>
        <w:jc w:val="both"/>
        <w:rPr>
          <w:rFonts w:ascii="Times New Roman" w:hAnsi="Times New Roman" w:cs="Times New Roman"/>
          <w:b/>
          <w:bCs/>
          <w:sz w:val="24"/>
          <w:szCs w:val="24"/>
        </w:rPr>
      </w:pPr>
    </w:p>
    <w:p w14:paraId="48F0D740" w14:textId="3D2B22FE" w:rsidR="002B4D84" w:rsidRPr="00896719" w:rsidRDefault="002B4D84" w:rsidP="008D0CF9">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3</w:t>
      </w:r>
      <w:r w:rsidRPr="008E71B7">
        <w:rPr>
          <w:rFonts w:ascii="Times New Roman" w:hAnsi="Times New Roman" w:cs="Times New Roman"/>
          <w:b/>
          <w:bCs/>
          <w:sz w:val="24"/>
          <w:szCs w:val="24"/>
        </w:rPr>
        <w:t xml:space="preserve">) </w:t>
      </w:r>
      <w:r w:rsidRPr="00432191">
        <w:rPr>
          <w:rFonts w:ascii="Times New Roman" w:hAnsi="Times New Roman" w:cs="Times New Roman"/>
          <w:sz w:val="24"/>
          <w:szCs w:val="24"/>
        </w:rPr>
        <w:t>paragrahvi 15 lõi</w:t>
      </w:r>
      <w:r>
        <w:rPr>
          <w:rFonts w:ascii="Times New Roman" w:hAnsi="Times New Roman" w:cs="Times New Roman"/>
          <w:sz w:val="24"/>
          <w:szCs w:val="24"/>
        </w:rPr>
        <w:t>ke</w:t>
      </w:r>
      <w:r w:rsidRPr="00432191">
        <w:rPr>
          <w:rFonts w:ascii="Times New Roman" w:hAnsi="Times New Roman" w:cs="Times New Roman"/>
          <w:sz w:val="24"/>
          <w:szCs w:val="24"/>
        </w:rPr>
        <w:t xml:space="preserve"> 3 </w:t>
      </w:r>
      <w:r w:rsidRPr="00896719">
        <w:rPr>
          <w:rFonts w:ascii="Times New Roman" w:hAnsi="Times New Roman" w:cs="Times New Roman"/>
          <w:sz w:val="24"/>
          <w:szCs w:val="24"/>
        </w:rPr>
        <w:t>punkt 1</w:t>
      </w:r>
      <w:r w:rsidRPr="00896719">
        <w:rPr>
          <w:rFonts w:ascii="Times New Roman" w:hAnsi="Times New Roman" w:cs="Times New Roman"/>
          <w:sz w:val="24"/>
          <w:szCs w:val="24"/>
          <w:vertAlign w:val="superscript"/>
        </w:rPr>
        <w:t>1</w:t>
      </w:r>
      <w:r w:rsidRPr="00081C3B">
        <w:rPr>
          <w:rFonts w:ascii="Times New Roman" w:hAnsi="Times New Roman" w:cs="Times New Roman"/>
          <w:sz w:val="24"/>
          <w:szCs w:val="24"/>
        </w:rPr>
        <w:t xml:space="preserve"> </w:t>
      </w:r>
      <w:r w:rsidRPr="00896719">
        <w:rPr>
          <w:rFonts w:ascii="Times New Roman" w:hAnsi="Times New Roman" w:cs="Times New Roman"/>
          <w:sz w:val="24"/>
          <w:szCs w:val="24"/>
        </w:rPr>
        <w:t xml:space="preserve">muudetakse ja sõnastatakse </w:t>
      </w:r>
      <w:r w:rsidR="00237A4B">
        <w:rPr>
          <w:rFonts w:ascii="Times New Roman" w:hAnsi="Times New Roman" w:cs="Times New Roman"/>
          <w:sz w:val="24"/>
          <w:szCs w:val="24"/>
        </w:rPr>
        <w:t>järgmiselt</w:t>
      </w:r>
      <w:r w:rsidRPr="00896719">
        <w:rPr>
          <w:rFonts w:ascii="Times New Roman" w:hAnsi="Times New Roman" w:cs="Times New Roman"/>
          <w:sz w:val="24"/>
          <w:szCs w:val="24"/>
        </w:rPr>
        <w:t>:</w:t>
      </w:r>
    </w:p>
    <w:p w14:paraId="30B7F956" w14:textId="77777777" w:rsidR="008D0CF9" w:rsidRDefault="008D0CF9" w:rsidP="008D0CF9">
      <w:pPr>
        <w:spacing w:after="0" w:line="240" w:lineRule="auto"/>
        <w:jc w:val="both"/>
        <w:rPr>
          <w:rFonts w:ascii="Times New Roman" w:hAnsi="Times New Roman" w:cs="Times New Roman"/>
          <w:sz w:val="24"/>
          <w:szCs w:val="24"/>
        </w:rPr>
      </w:pPr>
    </w:p>
    <w:p w14:paraId="13D3CA86" w14:textId="03D8D6E0" w:rsidR="002B4D84" w:rsidRPr="006877DC" w:rsidRDefault="002B4D84" w:rsidP="008D0CF9">
      <w:pPr>
        <w:spacing w:after="0" w:line="240" w:lineRule="auto"/>
        <w:jc w:val="both"/>
        <w:rPr>
          <w:rFonts w:ascii="Times New Roman" w:hAnsi="Times New Roman" w:cs="Times New Roman"/>
          <w:sz w:val="24"/>
          <w:szCs w:val="24"/>
        </w:rPr>
      </w:pPr>
      <w:r w:rsidRPr="00896719">
        <w:rPr>
          <w:rFonts w:ascii="Times New Roman" w:hAnsi="Times New Roman" w:cs="Times New Roman"/>
          <w:sz w:val="24"/>
          <w:szCs w:val="24"/>
        </w:rPr>
        <w:t>„</w:t>
      </w:r>
      <w:r w:rsidR="00F160BC" w:rsidRPr="00896719">
        <w:rPr>
          <w:rFonts w:ascii="Times New Roman" w:hAnsi="Times New Roman" w:cs="Times New Roman"/>
          <w:sz w:val="24"/>
          <w:szCs w:val="24"/>
        </w:rPr>
        <w:t>1</w:t>
      </w:r>
      <w:r w:rsidR="00F160BC" w:rsidRPr="00896719">
        <w:rPr>
          <w:rFonts w:ascii="Times New Roman" w:hAnsi="Times New Roman" w:cs="Times New Roman"/>
          <w:sz w:val="24"/>
          <w:szCs w:val="24"/>
          <w:vertAlign w:val="superscript"/>
        </w:rPr>
        <w:t>1</w:t>
      </w:r>
      <w:r w:rsidR="00F160BC" w:rsidRPr="00896719">
        <w:rPr>
          <w:rFonts w:ascii="Times New Roman" w:hAnsi="Times New Roman" w:cs="Times New Roman"/>
          <w:sz w:val="24"/>
          <w:szCs w:val="24"/>
        </w:rPr>
        <w:t xml:space="preserve">) </w:t>
      </w:r>
      <w:r w:rsidRPr="00896719">
        <w:rPr>
          <w:rFonts w:ascii="Times New Roman" w:hAnsi="Times New Roman" w:cs="Times New Roman"/>
          <w:sz w:val="24"/>
          <w:szCs w:val="24"/>
        </w:rPr>
        <w:t xml:space="preserve">hooldusperede </w:t>
      </w:r>
      <w:r w:rsidR="00896719" w:rsidRPr="00896719">
        <w:rPr>
          <w:rFonts w:ascii="Times New Roman" w:hAnsi="Times New Roman" w:cs="Times New Roman"/>
          <w:sz w:val="24"/>
          <w:szCs w:val="24"/>
        </w:rPr>
        <w:t>leidmine</w:t>
      </w:r>
      <w:r w:rsidRPr="00896719">
        <w:rPr>
          <w:rFonts w:ascii="Times New Roman" w:hAnsi="Times New Roman" w:cs="Times New Roman"/>
          <w:sz w:val="24"/>
          <w:szCs w:val="24"/>
        </w:rPr>
        <w:t>, nende sobivuse hindamine ja hooldusperede ettevalmistamisega seotud toimingute tegemine</w:t>
      </w:r>
      <w:r w:rsidR="00940B97" w:rsidRPr="00896719">
        <w:rPr>
          <w:rFonts w:ascii="Times New Roman" w:hAnsi="Times New Roman" w:cs="Times New Roman"/>
          <w:sz w:val="24"/>
          <w:szCs w:val="24"/>
        </w:rPr>
        <w:t>;</w:t>
      </w:r>
      <w:r w:rsidRPr="00896719">
        <w:rPr>
          <w:rFonts w:ascii="Times New Roman" w:hAnsi="Times New Roman" w:cs="Times New Roman"/>
          <w:sz w:val="24"/>
          <w:szCs w:val="24"/>
        </w:rPr>
        <w:t>“</w:t>
      </w:r>
      <w:r w:rsidR="00AF51A9" w:rsidRPr="00896719">
        <w:rPr>
          <w:rFonts w:ascii="Times New Roman" w:hAnsi="Times New Roman" w:cs="Times New Roman"/>
          <w:sz w:val="24"/>
          <w:szCs w:val="24"/>
        </w:rPr>
        <w:t>;</w:t>
      </w:r>
    </w:p>
    <w:p w14:paraId="758CEED4" w14:textId="77777777" w:rsidR="008D0CF9" w:rsidRDefault="008D0CF9" w:rsidP="008D0CF9">
      <w:pPr>
        <w:spacing w:after="0" w:line="240" w:lineRule="auto"/>
        <w:jc w:val="both"/>
        <w:rPr>
          <w:rFonts w:ascii="Times New Roman" w:hAnsi="Times New Roman" w:cs="Times New Roman"/>
          <w:b/>
          <w:bCs/>
          <w:sz w:val="24"/>
          <w:szCs w:val="24"/>
        </w:rPr>
      </w:pPr>
    </w:p>
    <w:p w14:paraId="0B64BE63" w14:textId="22B8DF25" w:rsidR="0085220F" w:rsidRDefault="0098382E" w:rsidP="008D0CF9">
      <w:pPr>
        <w:spacing w:after="0" w:line="240" w:lineRule="auto"/>
        <w:jc w:val="both"/>
        <w:rPr>
          <w:rFonts w:ascii="Times New Roman" w:hAnsi="Times New Roman" w:cs="Times New Roman"/>
          <w:sz w:val="24"/>
          <w:szCs w:val="24"/>
        </w:rPr>
      </w:pPr>
      <w:r w:rsidRPr="00C6325D">
        <w:rPr>
          <w:rFonts w:ascii="Times New Roman" w:hAnsi="Times New Roman" w:cs="Times New Roman"/>
          <w:b/>
          <w:bCs/>
          <w:sz w:val="24"/>
          <w:szCs w:val="24"/>
        </w:rPr>
        <w:t>4</w:t>
      </w:r>
      <w:r w:rsidR="0085220F" w:rsidRPr="00C6325D">
        <w:rPr>
          <w:rFonts w:ascii="Times New Roman" w:hAnsi="Times New Roman" w:cs="Times New Roman"/>
          <w:b/>
          <w:bCs/>
          <w:sz w:val="24"/>
          <w:szCs w:val="24"/>
        </w:rPr>
        <w:t>)</w:t>
      </w:r>
      <w:r w:rsidR="0085220F" w:rsidRPr="00432191">
        <w:rPr>
          <w:rFonts w:ascii="Times New Roman" w:hAnsi="Times New Roman" w:cs="Times New Roman"/>
          <w:sz w:val="24"/>
          <w:szCs w:val="24"/>
        </w:rPr>
        <w:t xml:space="preserve"> paragrahvi 15 lõike 3 punkti</w:t>
      </w:r>
      <w:r w:rsidR="00BA60AE">
        <w:rPr>
          <w:rFonts w:ascii="Times New Roman" w:hAnsi="Times New Roman" w:cs="Times New Roman"/>
          <w:sz w:val="24"/>
          <w:szCs w:val="24"/>
        </w:rPr>
        <w:t>s</w:t>
      </w:r>
      <w:r w:rsidR="0085220F" w:rsidRPr="00432191">
        <w:rPr>
          <w:rFonts w:ascii="Times New Roman" w:hAnsi="Times New Roman" w:cs="Times New Roman"/>
          <w:sz w:val="24"/>
          <w:szCs w:val="24"/>
        </w:rPr>
        <w:t xml:space="preserve"> 3 </w:t>
      </w:r>
      <w:r w:rsidR="00BA60AE">
        <w:rPr>
          <w:rFonts w:ascii="Times New Roman" w:hAnsi="Times New Roman" w:cs="Times New Roman"/>
          <w:sz w:val="24"/>
          <w:szCs w:val="24"/>
        </w:rPr>
        <w:t xml:space="preserve">asendatakse </w:t>
      </w:r>
      <w:r w:rsidR="00BA60AE" w:rsidRPr="00BA60AE">
        <w:rPr>
          <w:rFonts w:ascii="Times New Roman" w:hAnsi="Times New Roman" w:cs="Times New Roman"/>
          <w:sz w:val="24"/>
          <w:szCs w:val="24"/>
        </w:rPr>
        <w:t xml:space="preserve">tekstiosa </w:t>
      </w:r>
      <w:r w:rsidR="00EB6898">
        <w:rPr>
          <w:rFonts w:ascii="Times New Roman" w:hAnsi="Times New Roman" w:cs="Times New Roman"/>
          <w:color w:val="202020"/>
          <w:sz w:val="24"/>
          <w:szCs w:val="24"/>
          <w:shd w:val="clear" w:color="auto" w:fill="FFFFFF"/>
        </w:rPr>
        <w:t>„</w:t>
      </w:r>
      <w:r w:rsidR="00BA60AE" w:rsidRPr="00BA60AE">
        <w:rPr>
          <w:rFonts w:ascii="Times New Roman" w:hAnsi="Times New Roman" w:cs="Times New Roman"/>
          <w:color w:val="202020"/>
          <w:sz w:val="24"/>
          <w:szCs w:val="24"/>
          <w:shd w:val="clear" w:color="auto" w:fill="FFFFFF"/>
        </w:rPr>
        <w:t xml:space="preserve">avalik-õiguslike ja eraõiguslike juriidiliste isikute“ </w:t>
      </w:r>
      <w:r w:rsidR="00BA60AE" w:rsidRPr="00BA60AE">
        <w:rPr>
          <w:rFonts w:ascii="Times New Roman" w:hAnsi="Times New Roman" w:cs="Times New Roman"/>
          <w:sz w:val="24"/>
          <w:szCs w:val="24"/>
        </w:rPr>
        <w:t xml:space="preserve">tekstiosaga </w:t>
      </w:r>
      <w:r w:rsidR="00EB6898" w:rsidRPr="00BA60AE">
        <w:rPr>
          <w:rFonts w:ascii="Times New Roman" w:hAnsi="Times New Roman" w:cs="Times New Roman"/>
          <w:sz w:val="24"/>
          <w:szCs w:val="24"/>
        </w:rPr>
        <w:t>„</w:t>
      </w:r>
      <w:r w:rsidR="00BA60AE" w:rsidRPr="00BA60AE">
        <w:rPr>
          <w:rFonts w:ascii="Times New Roman" w:hAnsi="Times New Roman" w:cs="Times New Roman"/>
          <w:color w:val="202020"/>
          <w:sz w:val="24"/>
          <w:szCs w:val="24"/>
          <w:shd w:val="clear" w:color="auto" w:fill="FFFFFF"/>
        </w:rPr>
        <w:t xml:space="preserve">juriidiliste </w:t>
      </w:r>
      <w:r w:rsidR="006A3F7D">
        <w:rPr>
          <w:rFonts w:ascii="Times New Roman" w:hAnsi="Times New Roman" w:cs="Times New Roman"/>
          <w:color w:val="202020"/>
          <w:sz w:val="24"/>
          <w:szCs w:val="24"/>
          <w:shd w:val="clear" w:color="auto" w:fill="FFFFFF"/>
        </w:rPr>
        <w:t xml:space="preserve">ja </w:t>
      </w:r>
      <w:r w:rsidR="0085220F" w:rsidRPr="00432191">
        <w:rPr>
          <w:rFonts w:ascii="Times New Roman" w:hAnsi="Times New Roman" w:cs="Times New Roman"/>
          <w:sz w:val="24"/>
          <w:szCs w:val="24"/>
        </w:rPr>
        <w:t>füüsiliste isikute“;</w:t>
      </w:r>
    </w:p>
    <w:p w14:paraId="6DEA5A8E" w14:textId="77777777" w:rsidR="008D0CF9" w:rsidRDefault="008D0CF9" w:rsidP="008D0CF9">
      <w:pPr>
        <w:spacing w:after="0" w:line="240" w:lineRule="auto"/>
        <w:jc w:val="both"/>
        <w:rPr>
          <w:rFonts w:ascii="Times New Roman" w:hAnsi="Times New Roman" w:cs="Times New Roman"/>
          <w:b/>
          <w:bCs/>
          <w:sz w:val="24"/>
          <w:szCs w:val="24"/>
        </w:rPr>
      </w:pPr>
    </w:p>
    <w:p w14:paraId="28461394" w14:textId="3C06DA1D" w:rsidR="009651AE" w:rsidRPr="00A02973" w:rsidRDefault="0098382E" w:rsidP="008D0CF9">
      <w:pPr>
        <w:spacing w:after="0" w:line="240" w:lineRule="auto"/>
        <w:jc w:val="both"/>
        <w:rPr>
          <w:rFonts w:ascii="Times New Roman" w:hAnsi="Times New Roman" w:cs="Times New Roman"/>
          <w:color w:val="FF0000"/>
          <w:sz w:val="24"/>
          <w:szCs w:val="24"/>
        </w:rPr>
      </w:pPr>
      <w:r>
        <w:rPr>
          <w:rFonts w:ascii="Times New Roman" w:hAnsi="Times New Roman" w:cs="Times New Roman"/>
          <w:b/>
          <w:bCs/>
          <w:sz w:val="24"/>
          <w:szCs w:val="24"/>
        </w:rPr>
        <w:t>5</w:t>
      </w:r>
      <w:r w:rsidR="0085220F" w:rsidRPr="006877DC">
        <w:rPr>
          <w:rFonts w:ascii="Times New Roman" w:hAnsi="Times New Roman" w:cs="Times New Roman"/>
          <w:b/>
          <w:bCs/>
          <w:sz w:val="24"/>
          <w:szCs w:val="24"/>
        </w:rPr>
        <w:t>)</w:t>
      </w:r>
      <w:r w:rsidR="0085220F" w:rsidRPr="00432191">
        <w:rPr>
          <w:rFonts w:ascii="Times New Roman" w:hAnsi="Times New Roman" w:cs="Times New Roman"/>
          <w:sz w:val="24"/>
          <w:szCs w:val="24"/>
        </w:rPr>
        <w:t xml:space="preserve"> paragrahvi 15 lõiget 3 täiendatakse punktiga 4</w:t>
      </w:r>
      <w:r w:rsidR="0085220F" w:rsidRPr="00432191">
        <w:rPr>
          <w:rFonts w:ascii="Times New Roman" w:hAnsi="Times New Roman" w:cs="Times New Roman"/>
          <w:sz w:val="24"/>
          <w:szCs w:val="24"/>
          <w:vertAlign w:val="superscript"/>
        </w:rPr>
        <w:t>1</w:t>
      </w:r>
      <w:r w:rsidR="0085220F" w:rsidRPr="00432191">
        <w:rPr>
          <w:rFonts w:ascii="Times New Roman" w:hAnsi="Times New Roman" w:cs="Times New Roman"/>
          <w:sz w:val="24"/>
          <w:szCs w:val="24"/>
        </w:rPr>
        <w:t xml:space="preserve"> järgmises sõnastuses</w:t>
      </w:r>
      <w:r w:rsidR="0085220F" w:rsidRPr="005A68D9">
        <w:rPr>
          <w:rFonts w:ascii="Times New Roman" w:hAnsi="Times New Roman" w:cs="Times New Roman"/>
          <w:color w:val="000000" w:themeColor="text1"/>
          <w:sz w:val="24"/>
          <w:szCs w:val="24"/>
        </w:rPr>
        <w:t>:</w:t>
      </w:r>
    </w:p>
    <w:p w14:paraId="41E345AF" w14:textId="77777777" w:rsidR="008D0CF9" w:rsidRDefault="008D0CF9" w:rsidP="008D0CF9">
      <w:pPr>
        <w:spacing w:after="0" w:line="240" w:lineRule="auto"/>
        <w:jc w:val="both"/>
        <w:rPr>
          <w:rFonts w:ascii="Times New Roman" w:hAnsi="Times New Roman" w:cs="Times New Roman"/>
          <w:sz w:val="24"/>
          <w:szCs w:val="24"/>
        </w:rPr>
      </w:pPr>
    </w:p>
    <w:p w14:paraId="7DD7B5E1" w14:textId="5BF0D9E0" w:rsidR="0085220F" w:rsidRDefault="0085220F" w:rsidP="008D0C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85220F">
        <w:rPr>
          <w:rFonts w:ascii="Times New Roman" w:hAnsi="Times New Roman" w:cs="Times New Roman"/>
          <w:sz w:val="24"/>
          <w:szCs w:val="24"/>
        </w:rPr>
        <w:t>4</w:t>
      </w:r>
      <w:r w:rsidRPr="0085220F">
        <w:rPr>
          <w:rFonts w:ascii="Times New Roman" w:hAnsi="Times New Roman" w:cs="Times New Roman"/>
          <w:sz w:val="24"/>
          <w:szCs w:val="24"/>
          <w:vertAlign w:val="superscript"/>
        </w:rPr>
        <w:t>1</w:t>
      </w:r>
      <w:r w:rsidRPr="0085220F">
        <w:rPr>
          <w:rFonts w:ascii="Times New Roman" w:hAnsi="Times New Roman" w:cs="Times New Roman"/>
          <w:sz w:val="24"/>
          <w:szCs w:val="24"/>
        </w:rPr>
        <w:t>) lastekaitsetöötajate täienduskoolituse korraldamine;</w:t>
      </w:r>
      <w:r>
        <w:rPr>
          <w:rFonts w:ascii="Times New Roman" w:hAnsi="Times New Roman" w:cs="Times New Roman"/>
          <w:sz w:val="24"/>
          <w:szCs w:val="24"/>
        </w:rPr>
        <w:t>“</w:t>
      </w:r>
      <w:r w:rsidR="00000996">
        <w:rPr>
          <w:rFonts w:ascii="Times New Roman" w:hAnsi="Times New Roman" w:cs="Times New Roman"/>
          <w:sz w:val="24"/>
          <w:szCs w:val="24"/>
        </w:rPr>
        <w:t>;</w:t>
      </w:r>
    </w:p>
    <w:p w14:paraId="71E367DC" w14:textId="77777777" w:rsidR="008D0CF9" w:rsidRDefault="008D0CF9" w:rsidP="008D0CF9">
      <w:pPr>
        <w:spacing w:after="0" w:line="240" w:lineRule="auto"/>
        <w:jc w:val="both"/>
        <w:rPr>
          <w:rFonts w:ascii="Times New Roman" w:hAnsi="Times New Roman" w:cs="Times New Roman"/>
          <w:b/>
          <w:bCs/>
          <w:sz w:val="24"/>
          <w:szCs w:val="24"/>
        </w:rPr>
      </w:pPr>
    </w:p>
    <w:p w14:paraId="1785AD47" w14:textId="413C0A12" w:rsidR="00B64787" w:rsidRDefault="0098382E" w:rsidP="008D0CF9">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6</w:t>
      </w:r>
      <w:r w:rsidR="0085220F" w:rsidRPr="006877DC">
        <w:rPr>
          <w:rFonts w:ascii="Times New Roman" w:hAnsi="Times New Roman" w:cs="Times New Roman"/>
          <w:b/>
          <w:bCs/>
          <w:sz w:val="24"/>
          <w:szCs w:val="24"/>
        </w:rPr>
        <w:t>)</w:t>
      </w:r>
      <w:r w:rsidR="0085220F">
        <w:rPr>
          <w:rFonts w:ascii="Times New Roman" w:hAnsi="Times New Roman" w:cs="Times New Roman"/>
          <w:sz w:val="24"/>
          <w:szCs w:val="24"/>
        </w:rPr>
        <w:t xml:space="preserve"> paragrahvi 15 lõi</w:t>
      </w:r>
      <w:r w:rsidR="00015A8B">
        <w:rPr>
          <w:rFonts w:ascii="Times New Roman" w:hAnsi="Times New Roman" w:cs="Times New Roman"/>
          <w:sz w:val="24"/>
          <w:szCs w:val="24"/>
        </w:rPr>
        <w:t>ke</w:t>
      </w:r>
      <w:r w:rsidR="0085220F">
        <w:rPr>
          <w:rFonts w:ascii="Times New Roman" w:hAnsi="Times New Roman" w:cs="Times New Roman"/>
          <w:sz w:val="24"/>
          <w:szCs w:val="24"/>
        </w:rPr>
        <w:t xml:space="preserve"> 3 </w:t>
      </w:r>
      <w:r w:rsidR="00015A8B">
        <w:rPr>
          <w:rFonts w:ascii="Times New Roman" w:hAnsi="Times New Roman" w:cs="Times New Roman"/>
          <w:sz w:val="24"/>
          <w:szCs w:val="24"/>
        </w:rPr>
        <w:t xml:space="preserve">punkt 6 </w:t>
      </w:r>
      <w:r w:rsidR="00B64787">
        <w:rPr>
          <w:rFonts w:ascii="Times New Roman" w:hAnsi="Times New Roman" w:cs="Times New Roman"/>
          <w:sz w:val="24"/>
          <w:szCs w:val="24"/>
        </w:rPr>
        <w:t>muudetakse ja sõnastatakse järgmiselt:</w:t>
      </w:r>
    </w:p>
    <w:p w14:paraId="190B611C" w14:textId="65BFDA84" w:rsidR="00B64787" w:rsidRDefault="00B64787" w:rsidP="008D0CF9">
      <w:pPr>
        <w:spacing w:after="0" w:line="240" w:lineRule="auto"/>
        <w:jc w:val="both"/>
        <w:rPr>
          <w:rFonts w:ascii="Times New Roman" w:hAnsi="Times New Roman" w:cs="Times New Roman"/>
          <w:sz w:val="24"/>
          <w:szCs w:val="24"/>
        </w:rPr>
      </w:pPr>
    </w:p>
    <w:p w14:paraId="36857858" w14:textId="497AC743" w:rsidR="00015A8B" w:rsidRPr="00347F80" w:rsidRDefault="00432191" w:rsidP="008D0C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B64787" w:rsidRPr="00B64787">
        <w:rPr>
          <w:rFonts w:ascii="Times New Roman" w:hAnsi="Times New Roman" w:cs="Times New Roman"/>
          <w:sz w:val="24"/>
          <w:szCs w:val="24"/>
        </w:rPr>
        <w:t>6)</w:t>
      </w:r>
      <w:r w:rsidR="00B208FF">
        <w:rPr>
          <w:rFonts w:ascii="Times New Roman" w:hAnsi="Times New Roman" w:cs="Times New Roman"/>
          <w:sz w:val="24"/>
          <w:szCs w:val="24"/>
        </w:rPr>
        <w:t xml:space="preserve"> </w:t>
      </w:r>
      <w:proofErr w:type="spellStart"/>
      <w:r w:rsidR="00B64787" w:rsidRPr="00B64787">
        <w:rPr>
          <w:rFonts w:ascii="Times New Roman" w:hAnsi="Times New Roman" w:cs="Times New Roman"/>
          <w:sz w:val="24"/>
          <w:szCs w:val="24"/>
        </w:rPr>
        <w:t>lasteabitelefoni</w:t>
      </w:r>
      <w:proofErr w:type="spellEnd"/>
      <w:r w:rsidR="00B64787" w:rsidRPr="00B64787">
        <w:rPr>
          <w:rFonts w:ascii="Times New Roman" w:hAnsi="Times New Roman" w:cs="Times New Roman"/>
          <w:sz w:val="24"/>
          <w:szCs w:val="24"/>
        </w:rPr>
        <w:t xml:space="preserve"> 116 111 pidamine</w:t>
      </w:r>
      <w:r w:rsidR="00B64787">
        <w:rPr>
          <w:rFonts w:ascii="Times New Roman" w:hAnsi="Times New Roman" w:cs="Times New Roman"/>
          <w:sz w:val="24"/>
          <w:szCs w:val="24"/>
        </w:rPr>
        <w:t xml:space="preserve"> </w:t>
      </w:r>
      <w:r w:rsidR="00015A8B" w:rsidRPr="00015A8B">
        <w:rPr>
          <w:rFonts w:ascii="Times New Roman" w:hAnsi="Times New Roman" w:cs="Times New Roman"/>
          <w:sz w:val="24"/>
          <w:szCs w:val="24"/>
        </w:rPr>
        <w:t xml:space="preserve">ja selle kaudu või muul viisil </w:t>
      </w:r>
      <w:proofErr w:type="spellStart"/>
      <w:r w:rsidR="00015A8B" w:rsidRPr="00015A8B">
        <w:rPr>
          <w:rFonts w:ascii="Times New Roman" w:hAnsi="Times New Roman" w:cs="Times New Roman"/>
          <w:sz w:val="24"/>
          <w:szCs w:val="24"/>
        </w:rPr>
        <w:t>lasteabile</w:t>
      </w:r>
      <w:proofErr w:type="spellEnd"/>
      <w:r w:rsidR="00015A8B" w:rsidRPr="00015A8B">
        <w:rPr>
          <w:rFonts w:ascii="Times New Roman" w:hAnsi="Times New Roman" w:cs="Times New Roman"/>
          <w:sz w:val="24"/>
          <w:szCs w:val="24"/>
        </w:rPr>
        <w:t xml:space="preserve"> saabunud teabe vastuvõtmine, lapse abivajaduse väljaselgitamine </w:t>
      </w:r>
      <w:r w:rsidR="00EB6898">
        <w:rPr>
          <w:rFonts w:ascii="Times New Roman" w:hAnsi="Times New Roman" w:cs="Times New Roman"/>
          <w:sz w:val="24"/>
          <w:szCs w:val="24"/>
        </w:rPr>
        <w:t>ja</w:t>
      </w:r>
      <w:r w:rsidR="00015A8B" w:rsidRPr="00015A8B">
        <w:rPr>
          <w:rFonts w:ascii="Times New Roman" w:hAnsi="Times New Roman" w:cs="Times New Roman"/>
          <w:sz w:val="24"/>
          <w:szCs w:val="24"/>
        </w:rPr>
        <w:t xml:space="preserve"> </w:t>
      </w:r>
      <w:r w:rsidR="00015A8B" w:rsidRPr="00347F80">
        <w:rPr>
          <w:rFonts w:ascii="Times New Roman" w:hAnsi="Times New Roman" w:cs="Times New Roman"/>
          <w:sz w:val="24"/>
          <w:szCs w:val="24"/>
        </w:rPr>
        <w:t>hädaohus oleva lapse ajutine perekonnast eraldamine käesoleva seaduse § 33 alusel;</w:t>
      </w:r>
      <w:r w:rsidRPr="00347F80">
        <w:rPr>
          <w:rFonts w:ascii="Times New Roman" w:hAnsi="Times New Roman" w:cs="Times New Roman"/>
          <w:sz w:val="24"/>
          <w:szCs w:val="24"/>
        </w:rPr>
        <w:t>“</w:t>
      </w:r>
      <w:r w:rsidR="00000996">
        <w:rPr>
          <w:rFonts w:ascii="Times New Roman" w:hAnsi="Times New Roman" w:cs="Times New Roman"/>
          <w:sz w:val="24"/>
          <w:szCs w:val="24"/>
        </w:rPr>
        <w:t>;</w:t>
      </w:r>
    </w:p>
    <w:p w14:paraId="558F3FC4" w14:textId="77777777" w:rsidR="008D0CF9" w:rsidRDefault="008D0CF9" w:rsidP="008D0CF9">
      <w:pPr>
        <w:spacing w:after="0" w:line="240" w:lineRule="auto"/>
        <w:jc w:val="both"/>
        <w:rPr>
          <w:rFonts w:ascii="Times New Roman" w:hAnsi="Times New Roman" w:cs="Times New Roman"/>
          <w:b/>
          <w:bCs/>
          <w:sz w:val="24"/>
          <w:szCs w:val="24"/>
        </w:rPr>
      </w:pPr>
    </w:p>
    <w:p w14:paraId="28784944" w14:textId="7E13B838" w:rsidR="006877DC" w:rsidRDefault="0098382E" w:rsidP="008D0CF9">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7</w:t>
      </w:r>
      <w:r w:rsidR="006877DC" w:rsidRPr="006877DC">
        <w:rPr>
          <w:rFonts w:ascii="Times New Roman" w:hAnsi="Times New Roman" w:cs="Times New Roman"/>
          <w:b/>
          <w:bCs/>
          <w:sz w:val="24"/>
          <w:szCs w:val="24"/>
        </w:rPr>
        <w:t>)</w:t>
      </w:r>
      <w:r w:rsidR="006877DC">
        <w:rPr>
          <w:rFonts w:ascii="Times New Roman" w:hAnsi="Times New Roman" w:cs="Times New Roman"/>
          <w:sz w:val="24"/>
          <w:szCs w:val="24"/>
        </w:rPr>
        <w:t xml:space="preserve"> </w:t>
      </w:r>
      <w:r w:rsidR="006877DC" w:rsidRPr="006877DC">
        <w:rPr>
          <w:rFonts w:ascii="Times New Roman" w:hAnsi="Times New Roman" w:cs="Times New Roman"/>
          <w:sz w:val="24"/>
          <w:szCs w:val="24"/>
        </w:rPr>
        <w:t>paragrahvi 15 täiendatakse lõikega 3</w:t>
      </w:r>
      <w:r w:rsidR="006877DC" w:rsidRPr="006877DC">
        <w:rPr>
          <w:rFonts w:ascii="Times New Roman" w:hAnsi="Times New Roman" w:cs="Times New Roman"/>
          <w:sz w:val="24"/>
          <w:szCs w:val="24"/>
          <w:vertAlign w:val="superscript"/>
        </w:rPr>
        <w:t>1</w:t>
      </w:r>
      <w:r w:rsidR="006877DC" w:rsidRPr="006877DC">
        <w:rPr>
          <w:rFonts w:ascii="Times New Roman" w:hAnsi="Times New Roman" w:cs="Times New Roman"/>
          <w:sz w:val="24"/>
          <w:szCs w:val="24"/>
        </w:rPr>
        <w:t xml:space="preserve"> järgmises sõnastuses:</w:t>
      </w:r>
    </w:p>
    <w:p w14:paraId="411CAFD6" w14:textId="77777777" w:rsidR="008D0CF9" w:rsidRDefault="008D0CF9" w:rsidP="008D0CF9">
      <w:pPr>
        <w:spacing w:after="0" w:line="240" w:lineRule="auto"/>
        <w:jc w:val="both"/>
        <w:rPr>
          <w:rFonts w:ascii="Times New Roman" w:hAnsi="Times New Roman" w:cs="Times New Roman"/>
          <w:color w:val="202020"/>
          <w:sz w:val="24"/>
          <w:szCs w:val="24"/>
        </w:rPr>
      </w:pPr>
    </w:p>
    <w:p w14:paraId="1339FAD3" w14:textId="15F6C8C0" w:rsidR="006877DC" w:rsidRPr="006877DC" w:rsidRDefault="006877DC" w:rsidP="008D0CF9">
      <w:pPr>
        <w:spacing w:after="0" w:line="240" w:lineRule="auto"/>
        <w:jc w:val="both"/>
        <w:rPr>
          <w:rFonts w:ascii="Times New Roman" w:hAnsi="Times New Roman" w:cs="Times New Roman"/>
          <w:sz w:val="24"/>
          <w:szCs w:val="24"/>
        </w:rPr>
      </w:pPr>
      <w:r w:rsidRPr="006877DC">
        <w:rPr>
          <w:rFonts w:ascii="Times New Roman" w:hAnsi="Times New Roman" w:cs="Times New Roman"/>
          <w:color w:val="202020"/>
          <w:sz w:val="24"/>
          <w:szCs w:val="24"/>
        </w:rPr>
        <w:t>„(3</w:t>
      </w:r>
      <w:r w:rsidRPr="006877DC">
        <w:rPr>
          <w:rFonts w:ascii="Times New Roman" w:hAnsi="Times New Roman" w:cs="Times New Roman"/>
          <w:color w:val="202020"/>
          <w:sz w:val="24"/>
          <w:szCs w:val="24"/>
          <w:vertAlign w:val="superscript"/>
        </w:rPr>
        <w:t>1</w:t>
      </w:r>
      <w:r w:rsidRPr="006877DC">
        <w:rPr>
          <w:rFonts w:ascii="Times New Roman" w:hAnsi="Times New Roman" w:cs="Times New Roman"/>
          <w:color w:val="202020"/>
          <w:sz w:val="24"/>
          <w:szCs w:val="24"/>
        </w:rPr>
        <w:t xml:space="preserve">) </w:t>
      </w:r>
      <w:r w:rsidR="00EA6092">
        <w:rPr>
          <w:rFonts w:ascii="Times New Roman" w:hAnsi="Times New Roman" w:cs="Times New Roman"/>
          <w:color w:val="202020"/>
          <w:sz w:val="24"/>
          <w:szCs w:val="24"/>
        </w:rPr>
        <w:t xml:space="preserve">Käesoleva paragrahvi </w:t>
      </w:r>
      <w:r w:rsidR="005A4F82">
        <w:rPr>
          <w:rFonts w:ascii="Times New Roman" w:hAnsi="Times New Roman" w:cs="Times New Roman"/>
          <w:color w:val="202020"/>
          <w:sz w:val="24"/>
          <w:szCs w:val="24"/>
        </w:rPr>
        <w:t>lõike 3 punktis 4</w:t>
      </w:r>
      <w:r w:rsidR="005A4F82" w:rsidRPr="005A4F82">
        <w:rPr>
          <w:rFonts w:ascii="Times New Roman" w:hAnsi="Times New Roman" w:cs="Times New Roman"/>
          <w:color w:val="202020"/>
          <w:sz w:val="24"/>
          <w:szCs w:val="24"/>
          <w:vertAlign w:val="superscript"/>
        </w:rPr>
        <w:t>1</w:t>
      </w:r>
      <w:r w:rsidR="005A4F82">
        <w:rPr>
          <w:rFonts w:ascii="Times New Roman" w:hAnsi="Times New Roman" w:cs="Times New Roman"/>
          <w:color w:val="202020"/>
          <w:sz w:val="24"/>
          <w:szCs w:val="24"/>
        </w:rPr>
        <w:t xml:space="preserve"> nimetatud l</w:t>
      </w:r>
      <w:r w:rsidRPr="006877DC">
        <w:rPr>
          <w:rFonts w:ascii="Times New Roman" w:hAnsi="Times New Roman" w:cs="Times New Roman"/>
          <w:color w:val="202020"/>
          <w:sz w:val="24"/>
          <w:szCs w:val="24"/>
        </w:rPr>
        <w:t>astekaitsetöötajate täienduskoolituse tingimused ja korra kehtestab</w:t>
      </w:r>
      <w:r>
        <w:rPr>
          <w:rFonts w:ascii="Times New Roman" w:hAnsi="Times New Roman" w:cs="Times New Roman"/>
          <w:color w:val="202020"/>
          <w:sz w:val="24"/>
          <w:szCs w:val="24"/>
        </w:rPr>
        <w:t xml:space="preserve"> valdkonna eest vastutav minister</w:t>
      </w:r>
      <w:r w:rsidRPr="006877DC">
        <w:rPr>
          <w:rFonts w:ascii="Times New Roman" w:hAnsi="Times New Roman" w:cs="Times New Roman"/>
          <w:color w:val="202020"/>
          <w:sz w:val="24"/>
          <w:szCs w:val="24"/>
        </w:rPr>
        <w:t> määrusega.“</w:t>
      </w:r>
      <w:r w:rsidR="00000996">
        <w:rPr>
          <w:rFonts w:ascii="Times New Roman" w:hAnsi="Times New Roman" w:cs="Times New Roman"/>
          <w:color w:val="202020"/>
          <w:sz w:val="24"/>
          <w:szCs w:val="24"/>
        </w:rPr>
        <w:t>;</w:t>
      </w:r>
    </w:p>
    <w:p w14:paraId="5A1177B5" w14:textId="77777777" w:rsidR="008D0CF9" w:rsidRDefault="008D0CF9" w:rsidP="008D0CF9">
      <w:pPr>
        <w:spacing w:after="0" w:line="240" w:lineRule="auto"/>
        <w:jc w:val="both"/>
        <w:rPr>
          <w:rFonts w:ascii="Times New Roman" w:hAnsi="Times New Roman" w:cs="Times New Roman"/>
          <w:b/>
          <w:bCs/>
          <w:sz w:val="24"/>
          <w:szCs w:val="24"/>
        </w:rPr>
      </w:pPr>
    </w:p>
    <w:p w14:paraId="470F6E0E" w14:textId="7AA22F2C" w:rsidR="008D0CF9" w:rsidRDefault="0098382E" w:rsidP="008D0CF9">
      <w:pPr>
        <w:spacing w:after="0" w:line="240" w:lineRule="auto"/>
        <w:jc w:val="both"/>
        <w:rPr>
          <w:rFonts w:ascii="Times New Roman" w:hAnsi="Times New Roman" w:cs="Times New Roman"/>
          <w:color w:val="202020"/>
          <w:sz w:val="24"/>
          <w:szCs w:val="24"/>
          <w:shd w:val="clear" w:color="auto" w:fill="FFFFFF"/>
        </w:rPr>
      </w:pPr>
      <w:r>
        <w:rPr>
          <w:rFonts w:ascii="Times New Roman" w:hAnsi="Times New Roman" w:cs="Times New Roman"/>
          <w:b/>
          <w:bCs/>
          <w:sz w:val="24"/>
          <w:szCs w:val="24"/>
        </w:rPr>
        <w:t>8</w:t>
      </w:r>
      <w:r w:rsidR="003F7651" w:rsidRPr="006877DC">
        <w:rPr>
          <w:rFonts w:ascii="Times New Roman" w:hAnsi="Times New Roman" w:cs="Times New Roman"/>
          <w:b/>
          <w:bCs/>
          <w:sz w:val="24"/>
          <w:szCs w:val="24"/>
        </w:rPr>
        <w:t>)</w:t>
      </w:r>
      <w:r w:rsidR="003F7651" w:rsidRPr="00347F80">
        <w:rPr>
          <w:rFonts w:ascii="Times New Roman" w:hAnsi="Times New Roman" w:cs="Times New Roman"/>
          <w:sz w:val="24"/>
          <w:szCs w:val="24"/>
        </w:rPr>
        <w:t xml:space="preserve"> paragrahvi 15 </w:t>
      </w:r>
      <w:r w:rsidR="00347F80" w:rsidRPr="00347F80">
        <w:rPr>
          <w:rFonts w:ascii="Times New Roman" w:hAnsi="Times New Roman" w:cs="Times New Roman"/>
          <w:sz w:val="24"/>
          <w:szCs w:val="24"/>
        </w:rPr>
        <w:t>lõikes 4 asendatakse tekstiosa „</w:t>
      </w:r>
      <w:commentRangeStart w:id="4"/>
      <w:del w:id="5" w:author="Helen Uustalu" w:date="2024-02-13T10:21:00Z">
        <w:r w:rsidR="00347F80" w:rsidRPr="00347F80" w:rsidDel="00F73874">
          <w:rPr>
            <w:rFonts w:ascii="Times New Roman" w:hAnsi="Times New Roman" w:cs="Times New Roman"/>
            <w:color w:val="202020"/>
            <w:sz w:val="24"/>
            <w:szCs w:val="24"/>
            <w:shd w:val="clear" w:color="auto" w:fill="FFFFFF"/>
          </w:rPr>
          <w:delText xml:space="preserve">lõike 3 </w:delText>
        </w:r>
      </w:del>
      <w:commentRangeEnd w:id="4"/>
      <w:r w:rsidR="00F73874">
        <w:rPr>
          <w:rStyle w:val="Kommentaariviide"/>
        </w:rPr>
        <w:commentReference w:id="4"/>
      </w:r>
      <w:r w:rsidR="00347F80" w:rsidRPr="00347F80">
        <w:rPr>
          <w:rFonts w:ascii="Times New Roman" w:hAnsi="Times New Roman" w:cs="Times New Roman"/>
          <w:color w:val="202020"/>
          <w:sz w:val="24"/>
          <w:szCs w:val="24"/>
          <w:shd w:val="clear" w:color="auto" w:fill="FFFFFF"/>
        </w:rPr>
        <w:t>punktides 4–6“ tekstiosaga „</w:t>
      </w:r>
      <w:del w:id="6" w:author="Helen Uustalu" w:date="2024-02-13T10:22:00Z">
        <w:r w:rsidR="00347F80" w:rsidRPr="00347F80" w:rsidDel="00F73874">
          <w:rPr>
            <w:rFonts w:ascii="Times New Roman" w:hAnsi="Times New Roman" w:cs="Times New Roman"/>
            <w:color w:val="202020"/>
            <w:sz w:val="24"/>
            <w:szCs w:val="24"/>
            <w:shd w:val="clear" w:color="auto" w:fill="FFFFFF"/>
          </w:rPr>
          <w:delText xml:space="preserve">lõike 3 </w:delText>
        </w:r>
      </w:del>
      <w:r w:rsidR="00347F80" w:rsidRPr="00347F80">
        <w:rPr>
          <w:rFonts w:ascii="Times New Roman" w:hAnsi="Times New Roman" w:cs="Times New Roman"/>
          <w:color w:val="202020"/>
          <w:sz w:val="24"/>
          <w:szCs w:val="24"/>
          <w:shd w:val="clear" w:color="auto" w:fill="FFFFFF"/>
        </w:rPr>
        <w:t>punktides 4</w:t>
      </w:r>
      <w:r w:rsidR="00902B22">
        <w:rPr>
          <w:rFonts w:ascii="Times New Roman" w:hAnsi="Times New Roman" w:cs="Times New Roman"/>
          <w:color w:val="202020"/>
          <w:sz w:val="24"/>
          <w:szCs w:val="24"/>
          <w:shd w:val="clear" w:color="auto" w:fill="FFFFFF"/>
        </w:rPr>
        <w:t xml:space="preserve"> ja </w:t>
      </w:r>
      <w:r w:rsidR="00347F80" w:rsidRPr="00347F80">
        <w:rPr>
          <w:rFonts w:ascii="Times New Roman" w:hAnsi="Times New Roman" w:cs="Times New Roman"/>
          <w:color w:val="202020"/>
          <w:sz w:val="24"/>
          <w:szCs w:val="24"/>
          <w:shd w:val="clear" w:color="auto" w:fill="FFFFFF"/>
        </w:rPr>
        <w:t>5“;</w:t>
      </w:r>
    </w:p>
    <w:p w14:paraId="6569BBD8" w14:textId="77777777" w:rsidR="00780526" w:rsidRDefault="00780526" w:rsidP="008D0CF9">
      <w:pPr>
        <w:spacing w:after="0" w:line="240" w:lineRule="auto"/>
        <w:jc w:val="both"/>
        <w:rPr>
          <w:rFonts w:ascii="Times New Roman" w:hAnsi="Times New Roman" w:cs="Times New Roman"/>
          <w:b/>
          <w:bCs/>
          <w:color w:val="202020"/>
          <w:sz w:val="24"/>
          <w:szCs w:val="24"/>
          <w:shd w:val="clear" w:color="auto" w:fill="FFFFFF"/>
        </w:rPr>
      </w:pPr>
    </w:p>
    <w:p w14:paraId="361AA673" w14:textId="063B3F5E" w:rsidR="00251B75" w:rsidRDefault="00780526" w:rsidP="008D0CF9">
      <w:pPr>
        <w:spacing w:after="0" w:line="240" w:lineRule="auto"/>
        <w:jc w:val="both"/>
        <w:rPr>
          <w:rFonts w:ascii="Times New Roman" w:hAnsi="Times New Roman" w:cs="Times New Roman"/>
          <w:color w:val="202020"/>
          <w:sz w:val="24"/>
          <w:szCs w:val="24"/>
          <w:shd w:val="clear" w:color="auto" w:fill="FFFFFF"/>
        </w:rPr>
      </w:pPr>
      <w:r>
        <w:rPr>
          <w:rFonts w:ascii="Times New Roman" w:hAnsi="Times New Roman" w:cs="Times New Roman"/>
          <w:b/>
          <w:bCs/>
          <w:color w:val="202020"/>
          <w:sz w:val="24"/>
          <w:szCs w:val="24"/>
          <w:shd w:val="clear" w:color="auto" w:fill="FFFFFF"/>
        </w:rPr>
        <w:t>9</w:t>
      </w:r>
      <w:r w:rsidR="00251B75" w:rsidRPr="00CF04EE">
        <w:rPr>
          <w:rFonts w:ascii="Times New Roman" w:hAnsi="Times New Roman" w:cs="Times New Roman"/>
          <w:b/>
          <w:bCs/>
          <w:color w:val="202020"/>
          <w:sz w:val="24"/>
          <w:szCs w:val="24"/>
          <w:shd w:val="clear" w:color="auto" w:fill="FFFFFF"/>
        </w:rPr>
        <w:t>)</w:t>
      </w:r>
      <w:r w:rsidR="00251B75">
        <w:rPr>
          <w:rFonts w:ascii="Times New Roman" w:hAnsi="Times New Roman" w:cs="Times New Roman"/>
          <w:color w:val="202020"/>
          <w:sz w:val="24"/>
          <w:szCs w:val="24"/>
          <w:shd w:val="clear" w:color="auto" w:fill="FFFFFF"/>
        </w:rPr>
        <w:t xml:space="preserve"> paragrahvi 20 </w:t>
      </w:r>
      <w:r w:rsidR="00191B18">
        <w:rPr>
          <w:rFonts w:ascii="Times New Roman" w:hAnsi="Times New Roman" w:cs="Times New Roman"/>
          <w:color w:val="202020"/>
          <w:sz w:val="24"/>
          <w:szCs w:val="24"/>
          <w:shd w:val="clear" w:color="auto" w:fill="FFFFFF"/>
        </w:rPr>
        <w:t xml:space="preserve">täiendatakse </w:t>
      </w:r>
      <w:r w:rsidR="00251B75">
        <w:rPr>
          <w:rFonts w:ascii="Times New Roman" w:hAnsi="Times New Roman" w:cs="Times New Roman"/>
          <w:color w:val="202020"/>
          <w:sz w:val="24"/>
          <w:szCs w:val="24"/>
          <w:shd w:val="clear" w:color="auto" w:fill="FFFFFF"/>
        </w:rPr>
        <w:t>lõi</w:t>
      </w:r>
      <w:r w:rsidR="00946922">
        <w:rPr>
          <w:rFonts w:ascii="Times New Roman" w:hAnsi="Times New Roman" w:cs="Times New Roman"/>
          <w:color w:val="202020"/>
          <w:sz w:val="24"/>
          <w:szCs w:val="24"/>
          <w:shd w:val="clear" w:color="auto" w:fill="FFFFFF"/>
        </w:rPr>
        <w:t>gete</w:t>
      </w:r>
      <w:r w:rsidR="00197DAD">
        <w:rPr>
          <w:rFonts w:ascii="Times New Roman" w:hAnsi="Times New Roman" w:cs="Times New Roman"/>
          <w:color w:val="202020"/>
          <w:sz w:val="24"/>
          <w:szCs w:val="24"/>
          <w:shd w:val="clear" w:color="auto" w:fill="FFFFFF"/>
        </w:rPr>
        <w:t>ga</w:t>
      </w:r>
      <w:r w:rsidR="00251B75">
        <w:rPr>
          <w:rFonts w:ascii="Times New Roman" w:hAnsi="Times New Roman" w:cs="Times New Roman"/>
          <w:color w:val="202020"/>
          <w:sz w:val="24"/>
          <w:szCs w:val="24"/>
          <w:shd w:val="clear" w:color="auto" w:fill="FFFFFF"/>
        </w:rPr>
        <w:t xml:space="preserve"> </w:t>
      </w:r>
      <w:r w:rsidR="00CE0FC5">
        <w:rPr>
          <w:rFonts w:ascii="Times New Roman" w:hAnsi="Times New Roman" w:cs="Times New Roman"/>
          <w:color w:val="202020"/>
          <w:sz w:val="24"/>
          <w:szCs w:val="24"/>
          <w:shd w:val="clear" w:color="auto" w:fill="FFFFFF"/>
        </w:rPr>
        <w:t>5</w:t>
      </w:r>
      <w:r w:rsidR="00FF6EA3">
        <w:rPr>
          <w:rFonts w:ascii="Times New Roman" w:hAnsi="Times New Roman" w:cs="Times New Roman"/>
          <w:color w:val="202020"/>
          <w:sz w:val="24"/>
          <w:szCs w:val="24"/>
          <w:shd w:val="clear" w:color="auto" w:fill="FFFFFF"/>
        </w:rPr>
        <w:t>–7</w:t>
      </w:r>
      <w:r w:rsidR="00CE0FC5">
        <w:rPr>
          <w:rFonts w:ascii="Times New Roman" w:hAnsi="Times New Roman" w:cs="Times New Roman"/>
          <w:color w:val="202020"/>
          <w:sz w:val="24"/>
          <w:szCs w:val="24"/>
          <w:shd w:val="clear" w:color="auto" w:fill="FFFFFF"/>
        </w:rPr>
        <w:t xml:space="preserve"> </w:t>
      </w:r>
      <w:r w:rsidR="00251B75">
        <w:rPr>
          <w:rFonts w:ascii="Times New Roman" w:hAnsi="Times New Roman" w:cs="Times New Roman"/>
          <w:color w:val="202020"/>
          <w:sz w:val="24"/>
          <w:szCs w:val="24"/>
          <w:shd w:val="clear" w:color="auto" w:fill="FFFFFF"/>
        </w:rPr>
        <w:t>järgmises sõnastuses:</w:t>
      </w:r>
    </w:p>
    <w:p w14:paraId="61C39C54" w14:textId="77777777" w:rsidR="008D0CF9" w:rsidRDefault="008D0CF9" w:rsidP="008D0CF9">
      <w:pPr>
        <w:spacing w:after="0" w:line="240" w:lineRule="auto"/>
        <w:jc w:val="both"/>
        <w:rPr>
          <w:rFonts w:ascii="Times New Roman" w:eastAsia="Times New Roman" w:hAnsi="Times New Roman" w:cs="Times New Roman"/>
          <w:color w:val="202020"/>
          <w:sz w:val="24"/>
          <w:szCs w:val="24"/>
          <w:lang w:eastAsia="et-EE"/>
        </w:rPr>
      </w:pPr>
    </w:p>
    <w:p w14:paraId="7926BA9E" w14:textId="77777777" w:rsidR="00B5545B" w:rsidRDefault="00251B75" w:rsidP="008D0CF9">
      <w:pPr>
        <w:spacing w:after="0" w:line="240" w:lineRule="auto"/>
        <w:jc w:val="both"/>
        <w:rPr>
          <w:rFonts w:ascii="Times New Roman" w:eastAsia="Times New Roman" w:hAnsi="Times New Roman" w:cs="Times New Roman"/>
          <w:color w:val="202020"/>
          <w:sz w:val="24"/>
          <w:szCs w:val="24"/>
          <w:lang w:eastAsia="et-EE"/>
        </w:rPr>
      </w:pPr>
      <w:r w:rsidRPr="00925558">
        <w:rPr>
          <w:rFonts w:ascii="Times New Roman" w:eastAsia="Times New Roman" w:hAnsi="Times New Roman" w:cs="Times New Roman"/>
          <w:color w:val="202020"/>
          <w:sz w:val="24"/>
          <w:szCs w:val="24"/>
          <w:lang w:eastAsia="et-EE"/>
        </w:rPr>
        <w:t>„</w:t>
      </w:r>
      <w:r w:rsidR="00B26818">
        <w:rPr>
          <w:rFonts w:ascii="Times New Roman" w:eastAsia="Times New Roman" w:hAnsi="Times New Roman" w:cs="Times New Roman"/>
          <w:color w:val="202020"/>
          <w:sz w:val="24"/>
          <w:szCs w:val="24"/>
          <w:lang w:eastAsia="et-EE"/>
        </w:rPr>
        <w:t>(</w:t>
      </w:r>
      <w:r w:rsidR="00CE0FC5">
        <w:rPr>
          <w:rFonts w:ascii="Times New Roman" w:eastAsia="Times New Roman" w:hAnsi="Times New Roman" w:cs="Times New Roman"/>
          <w:color w:val="202020"/>
          <w:sz w:val="24"/>
          <w:szCs w:val="24"/>
          <w:lang w:eastAsia="et-EE"/>
        </w:rPr>
        <w:t>5</w:t>
      </w:r>
      <w:r w:rsidR="00B26818">
        <w:rPr>
          <w:rFonts w:ascii="Times New Roman" w:eastAsia="Times New Roman" w:hAnsi="Times New Roman" w:cs="Times New Roman"/>
          <w:color w:val="202020"/>
          <w:sz w:val="24"/>
          <w:szCs w:val="24"/>
          <w:lang w:eastAsia="et-EE"/>
        </w:rPr>
        <w:t>) Käesoleva paragrahvi lõikes 4 nimetatud t</w:t>
      </w:r>
      <w:r w:rsidR="00925558" w:rsidRPr="00925558">
        <w:rPr>
          <w:rFonts w:ascii="Times New Roman" w:eastAsia="Times New Roman" w:hAnsi="Times New Roman" w:cs="Times New Roman"/>
          <w:color w:val="202020"/>
          <w:sz w:val="24"/>
          <w:szCs w:val="24"/>
          <w:lang w:eastAsia="et-EE"/>
        </w:rPr>
        <w:t xml:space="preserve">aotluses esitatakse põhjendused keelu ümberhindamise aluse ja vajaduse kohta ning taotlusele lisatakse isiku suhtes jõustunud süüdimõistva kohtuotsuse koopia. </w:t>
      </w:r>
    </w:p>
    <w:p w14:paraId="01F8CE55" w14:textId="77777777" w:rsidR="00B5545B" w:rsidRDefault="00B5545B" w:rsidP="008D0CF9">
      <w:pPr>
        <w:spacing w:after="0" w:line="240" w:lineRule="auto"/>
        <w:jc w:val="both"/>
        <w:rPr>
          <w:rFonts w:ascii="Times New Roman" w:eastAsia="Times New Roman" w:hAnsi="Times New Roman" w:cs="Times New Roman"/>
          <w:color w:val="202020"/>
          <w:sz w:val="24"/>
          <w:szCs w:val="24"/>
          <w:lang w:eastAsia="et-EE"/>
        </w:rPr>
      </w:pPr>
    </w:p>
    <w:p w14:paraId="7C6C6407" w14:textId="6B170CF4" w:rsidR="00623A9C" w:rsidRDefault="00B5545B" w:rsidP="008D0CF9">
      <w:pPr>
        <w:spacing w:after="0" w:line="240" w:lineRule="auto"/>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sz w:val="24"/>
          <w:szCs w:val="24"/>
          <w:lang w:eastAsia="et-EE"/>
        </w:rPr>
        <w:lastRenderedPageBreak/>
        <w:t xml:space="preserve">(6) </w:t>
      </w:r>
      <w:r w:rsidR="00925558" w:rsidRPr="00925558">
        <w:rPr>
          <w:rFonts w:ascii="Times New Roman" w:eastAsia="Times New Roman" w:hAnsi="Times New Roman" w:cs="Times New Roman"/>
          <w:color w:val="202020"/>
          <w:sz w:val="24"/>
          <w:szCs w:val="24"/>
          <w:lang w:eastAsia="et-EE"/>
        </w:rPr>
        <w:t xml:space="preserve">Sotsiaalkindlustusamet lahendab taotluse 60 päeva jooksul ning tunnistab isikule kehtiva lapsega töötamise keelu kehtetuks, kui kohtuotsuse kohaselt toime pandud tegu ei oleks taotluse esitamise ajal kehtiva õiguse alusel karistatav või kui tegu oleks karistatav käesoleva paragrahvi lõikes 2 nimetatud süüteona </w:t>
      </w:r>
      <w:r w:rsidR="00485AD6">
        <w:rPr>
          <w:rFonts w:ascii="Times New Roman" w:eastAsia="Times New Roman" w:hAnsi="Times New Roman" w:cs="Times New Roman"/>
          <w:color w:val="202020"/>
          <w:sz w:val="24"/>
          <w:szCs w:val="24"/>
          <w:lang w:eastAsia="et-EE"/>
        </w:rPr>
        <w:t>ja</w:t>
      </w:r>
      <w:r w:rsidR="00925558" w:rsidRPr="00485AD6">
        <w:rPr>
          <w:rFonts w:ascii="Times New Roman" w:eastAsia="Times New Roman" w:hAnsi="Times New Roman" w:cs="Times New Roman"/>
          <w:color w:val="202020"/>
          <w:sz w:val="24"/>
          <w:szCs w:val="24"/>
          <w:lang w:eastAsia="et-EE"/>
        </w:rPr>
        <w:t xml:space="preserve"> karistusregistri</w:t>
      </w:r>
      <w:r w:rsidR="00925558" w:rsidRPr="00925558">
        <w:rPr>
          <w:rFonts w:ascii="Times New Roman" w:eastAsia="Times New Roman" w:hAnsi="Times New Roman" w:cs="Times New Roman"/>
          <w:color w:val="202020"/>
          <w:sz w:val="24"/>
          <w:szCs w:val="24"/>
          <w:lang w:eastAsia="et-EE"/>
        </w:rPr>
        <w:t xml:space="preserve"> seaduse </w:t>
      </w:r>
      <w:r w:rsidR="00925558" w:rsidRPr="003F3B9A">
        <w:rPr>
          <w:rFonts w:ascii="Times New Roman" w:eastAsia="Times New Roman" w:hAnsi="Times New Roman" w:cs="Times New Roman"/>
          <w:color w:val="202020"/>
          <w:sz w:val="24"/>
          <w:szCs w:val="24"/>
          <w:lang w:eastAsia="et-EE"/>
        </w:rPr>
        <w:t>§-s 24 sätestatud karistusandmete kustutamise tähtaeg</w:t>
      </w:r>
      <w:r w:rsidR="00485AD6">
        <w:rPr>
          <w:rFonts w:ascii="Times New Roman" w:eastAsia="Times New Roman" w:hAnsi="Times New Roman" w:cs="Times New Roman"/>
          <w:color w:val="202020"/>
          <w:sz w:val="24"/>
          <w:szCs w:val="24"/>
          <w:lang w:eastAsia="et-EE"/>
        </w:rPr>
        <w:t xml:space="preserve"> </w:t>
      </w:r>
      <w:r w:rsidR="00485AD6" w:rsidRPr="00485AD6">
        <w:rPr>
          <w:rFonts w:ascii="Times New Roman" w:eastAsia="Times New Roman" w:hAnsi="Times New Roman" w:cs="Times New Roman"/>
          <w:color w:val="202020"/>
          <w:sz w:val="24"/>
          <w:szCs w:val="24"/>
          <w:lang w:eastAsia="et-EE"/>
        </w:rPr>
        <w:t>on möödunud</w:t>
      </w:r>
      <w:r w:rsidR="00925558" w:rsidRPr="00925558">
        <w:rPr>
          <w:rFonts w:ascii="Times New Roman" w:eastAsia="Times New Roman" w:hAnsi="Times New Roman" w:cs="Times New Roman"/>
          <w:color w:val="202020"/>
          <w:sz w:val="24"/>
          <w:szCs w:val="24"/>
          <w:lang w:eastAsia="et-EE"/>
        </w:rPr>
        <w:t xml:space="preserve">. </w:t>
      </w:r>
    </w:p>
    <w:p w14:paraId="50797291" w14:textId="77777777" w:rsidR="00623A9C" w:rsidRDefault="00623A9C" w:rsidP="008D0CF9">
      <w:pPr>
        <w:spacing w:after="0" w:line="240" w:lineRule="auto"/>
        <w:jc w:val="both"/>
        <w:rPr>
          <w:rFonts w:ascii="Times New Roman" w:eastAsia="Times New Roman" w:hAnsi="Times New Roman" w:cs="Times New Roman"/>
          <w:color w:val="202020"/>
          <w:sz w:val="24"/>
          <w:szCs w:val="24"/>
          <w:lang w:eastAsia="et-EE"/>
        </w:rPr>
      </w:pPr>
    </w:p>
    <w:p w14:paraId="0F14DA0E" w14:textId="3C64EDAC" w:rsidR="00251B75" w:rsidRPr="00925558" w:rsidRDefault="00623A9C" w:rsidP="008D0CF9">
      <w:pPr>
        <w:spacing w:after="0" w:line="240" w:lineRule="auto"/>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sz w:val="24"/>
          <w:szCs w:val="24"/>
          <w:lang w:eastAsia="et-EE"/>
        </w:rPr>
        <w:t xml:space="preserve">(7) </w:t>
      </w:r>
      <w:r w:rsidR="00925558" w:rsidRPr="00925558">
        <w:rPr>
          <w:rFonts w:ascii="Times New Roman" w:eastAsia="Times New Roman" w:hAnsi="Times New Roman" w:cs="Times New Roman"/>
          <w:color w:val="202020"/>
          <w:sz w:val="24"/>
          <w:szCs w:val="24"/>
          <w:lang w:eastAsia="et-EE"/>
        </w:rPr>
        <w:t xml:space="preserve">Sotsiaalkindlustusamet edastab otsuse </w:t>
      </w:r>
      <w:r w:rsidR="009E6412">
        <w:rPr>
          <w:rFonts w:ascii="Times New Roman" w:eastAsia="Times New Roman" w:hAnsi="Times New Roman" w:cs="Times New Roman"/>
          <w:color w:val="202020"/>
          <w:sz w:val="24"/>
          <w:szCs w:val="24"/>
          <w:lang w:eastAsia="et-EE"/>
        </w:rPr>
        <w:t xml:space="preserve">lapsega töötamise keelu kehtetuks tunnistamise kohta </w:t>
      </w:r>
      <w:r w:rsidR="00925558" w:rsidRPr="00925558">
        <w:rPr>
          <w:rFonts w:ascii="Times New Roman" w:eastAsia="Times New Roman" w:hAnsi="Times New Roman" w:cs="Times New Roman"/>
          <w:color w:val="202020"/>
          <w:sz w:val="24"/>
          <w:szCs w:val="24"/>
          <w:lang w:eastAsia="et-EE"/>
        </w:rPr>
        <w:t xml:space="preserve">karistusregistri volitatud töötlejale, kes eemaldab isiku karistusandmed </w:t>
      </w:r>
      <w:r w:rsidR="006A0C8E">
        <w:rPr>
          <w:rFonts w:ascii="Times New Roman" w:eastAsia="Times New Roman" w:hAnsi="Times New Roman" w:cs="Times New Roman"/>
          <w:color w:val="202020"/>
          <w:sz w:val="24"/>
          <w:szCs w:val="24"/>
          <w:lang w:eastAsia="et-EE"/>
        </w:rPr>
        <w:t xml:space="preserve">karistusregistri seaduse § 20 lõike 1 punkti 9 </w:t>
      </w:r>
      <w:r w:rsidR="00B62D26">
        <w:rPr>
          <w:rFonts w:ascii="Times New Roman" w:eastAsia="Times New Roman" w:hAnsi="Times New Roman" w:cs="Times New Roman"/>
          <w:color w:val="202020"/>
          <w:sz w:val="24"/>
          <w:szCs w:val="24"/>
          <w:lang w:eastAsia="et-EE"/>
        </w:rPr>
        <w:t xml:space="preserve">alusel tehtava </w:t>
      </w:r>
      <w:r w:rsidR="006A0C8E">
        <w:rPr>
          <w:rFonts w:ascii="Times New Roman" w:eastAsia="Times New Roman" w:hAnsi="Times New Roman" w:cs="Times New Roman"/>
          <w:color w:val="202020"/>
          <w:sz w:val="24"/>
          <w:szCs w:val="24"/>
          <w:lang w:eastAsia="et-EE"/>
        </w:rPr>
        <w:t>päringu vastusest</w:t>
      </w:r>
      <w:r w:rsidR="00925558" w:rsidRPr="00925558">
        <w:rPr>
          <w:rFonts w:ascii="Times New Roman" w:eastAsia="Times New Roman" w:hAnsi="Times New Roman" w:cs="Times New Roman"/>
          <w:color w:val="202020"/>
          <w:sz w:val="24"/>
          <w:szCs w:val="24"/>
          <w:lang w:eastAsia="et-EE"/>
        </w:rPr>
        <w:t>.</w:t>
      </w:r>
      <w:r w:rsidR="00251B75" w:rsidRPr="00925558">
        <w:rPr>
          <w:rFonts w:ascii="Times New Roman" w:eastAsia="Times New Roman" w:hAnsi="Times New Roman" w:cs="Times New Roman"/>
          <w:color w:val="202020"/>
          <w:sz w:val="24"/>
          <w:szCs w:val="24"/>
          <w:lang w:eastAsia="et-EE"/>
        </w:rPr>
        <w:t>“</w:t>
      </w:r>
      <w:r w:rsidR="00000996">
        <w:rPr>
          <w:rFonts w:ascii="Times New Roman" w:eastAsia="Times New Roman" w:hAnsi="Times New Roman" w:cs="Times New Roman"/>
          <w:color w:val="202020"/>
          <w:sz w:val="24"/>
          <w:szCs w:val="24"/>
          <w:lang w:eastAsia="et-EE"/>
        </w:rPr>
        <w:t>;</w:t>
      </w:r>
    </w:p>
    <w:p w14:paraId="12FF044F" w14:textId="77777777" w:rsidR="008D0CF9" w:rsidRDefault="008D0CF9" w:rsidP="008D0CF9">
      <w:pPr>
        <w:spacing w:after="0" w:line="240" w:lineRule="auto"/>
        <w:jc w:val="both"/>
        <w:rPr>
          <w:rFonts w:ascii="Times New Roman" w:hAnsi="Times New Roman" w:cs="Times New Roman"/>
          <w:b/>
          <w:bCs/>
          <w:sz w:val="24"/>
          <w:szCs w:val="24"/>
        </w:rPr>
      </w:pPr>
    </w:p>
    <w:p w14:paraId="4F586A43" w14:textId="35A32334" w:rsidR="00854E69" w:rsidRPr="00432191" w:rsidRDefault="00D629D8" w:rsidP="008D0CF9">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w:t>
      </w:r>
      <w:r w:rsidR="00780526">
        <w:rPr>
          <w:rFonts w:ascii="Times New Roman" w:hAnsi="Times New Roman" w:cs="Times New Roman"/>
          <w:b/>
          <w:bCs/>
          <w:sz w:val="24"/>
          <w:szCs w:val="24"/>
        </w:rPr>
        <w:t>0</w:t>
      </w:r>
      <w:r w:rsidR="00854E69" w:rsidRPr="00CF04EE">
        <w:rPr>
          <w:rFonts w:ascii="Times New Roman" w:hAnsi="Times New Roman" w:cs="Times New Roman"/>
          <w:b/>
          <w:bCs/>
          <w:sz w:val="24"/>
          <w:szCs w:val="24"/>
        </w:rPr>
        <w:t>)</w:t>
      </w:r>
      <w:r w:rsidR="00854E69">
        <w:rPr>
          <w:rFonts w:ascii="Times New Roman" w:hAnsi="Times New Roman" w:cs="Times New Roman"/>
          <w:sz w:val="24"/>
          <w:szCs w:val="24"/>
        </w:rPr>
        <w:t xml:space="preserve"> paragrahv </w:t>
      </w:r>
      <w:commentRangeStart w:id="7"/>
      <w:r w:rsidR="00854E69">
        <w:rPr>
          <w:rFonts w:ascii="Times New Roman" w:hAnsi="Times New Roman" w:cs="Times New Roman"/>
          <w:sz w:val="24"/>
          <w:szCs w:val="24"/>
        </w:rPr>
        <w:t>27</w:t>
      </w:r>
      <w:r w:rsidR="00854E69">
        <w:rPr>
          <w:rFonts w:ascii="Times New Roman" w:hAnsi="Times New Roman" w:cs="Times New Roman"/>
          <w:sz w:val="24"/>
          <w:szCs w:val="24"/>
          <w:vertAlign w:val="superscript"/>
        </w:rPr>
        <w:t>1</w:t>
      </w:r>
      <w:commentRangeEnd w:id="7"/>
      <w:r w:rsidR="003E08E7">
        <w:rPr>
          <w:rStyle w:val="Kommentaariviide"/>
        </w:rPr>
        <w:commentReference w:id="7"/>
      </w:r>
      <w:r w:rsidR="00854E69" w:rsidRPr="00081C3B">
        <w:rPr>
          <w:rFonts w:ascii="Times New Roman" w:hAnsi="Times New Roman" w:cs="Times New Roman"/>
          <w:sz w:val="24"/>
          <w:szCs w:val="24"/>
        </w:rPr>
        <w:t xml:space="preserve"> </w:t>
      </w:r>
      <w:r w:rsidR="00854E69" w:rsidRPr="00B208FF">
        <w:rPr>
          <w:rFonts w:ascii="Times New Roman" w:hAnsi="Times New Roman" w:cs="Times New Roman"/>
          <w:sz w:val="24"/>
          <w:szCs w:val="24"/>
        </w:rPr>
        <w:t>l</w:t>
      </w:r>
      <w:r w:rsidR="00854E69">
        <w:rPr>
          <w:rFonts w:ascii="Times New Roman" w:hAnsi="Times New Roman" w:cs="Times New Roman"/>
          <w:sz w:val="24"/>
          <w:szCs w:val="24"/>
        </w:rPr>
        <w:t xml:space="preserve">oetakse </w:t>
      </w:r>
      <w:r w:rsidR="00197861">
        <w:rPr>
          <w:rFonts w:ascii="Times New Roman" w:hAnsi="Times New Roman" w:cs="Times New Roman"/>
          <w:sz w:val="24"/>
          <w:szCs w:val="24"/>
        </w:rPr>
        <w:t>§</w:t>
      </w:r>
      <w:r w:rsidR="008C58E5">
        <w:rPr>
          <w:rFonts w:ascii="Times New Roman" w:hAnsi="Times New Roman" w:cs="Times New Roman"/>
          <w:sz w:val="24"/>
          <w:szCs w:val="24"/>
        </w:rPr>
        <w:t>-</w:t>
      </w:r>
      <w:r w:rsidR="00854E69">
        <w:rPr>
          <w:rFonts w:ascii="Times New Roman" w:hAnsi="Times New Roman" w:cs="Times New Roman"/>
          <w:sz w:val="24"/>
          <w:szCs w:val="24"/>
        </w:rPr>
        <w:t>ks 27</w:t>
      </w:r>
      <w:r w:rsidR="00854E69">
        <w:rPr>
          <w:rFonts w:ascii="Times New Roman" w:hAnsi="Times New Roman" w:cs="Times New Roman"/>
          <w:sz w:val="24"/>
          <w:szCs w:val="24"/>
          <w:vertAlign w:val="superscript"/>
        </w:rPr>
        <w:t>2</w:t>
      </w:r>
      <w:r w:rsidR="00854E69" w:rsidRPr="00081C3B">
        <w:rPr>
          <w:rFonts w:ascii="Times New Roman" w:hAnsi="Times New Roman" w:cs="Times New Roman"/>
          <w:sz w:val="24"/>
          <w:szCs w:val="24"/>
        </w:rPr>
        <w:t xml:space="preserve"> </w:t>
      </w:r>
      <w:r w:rsidR="00854E69" w:rsidRPr="00B208FF">
        <w:rPr>
          <w:rFonts w:ascii="Times New Roman" w:hAnsi="Times New Roman" w:cs="Times New Roman"/>
          <w:sz w:val="24"/>
          <w:szCs w:val="24"/>
        </w:rPr>
        <w:t>j</w:t>
      </w:r>
      <w:r w:rsidR="00854E69">
        <w:rPr>
          <w:rFonts w:ascii="Times New Roman" w:hAnsi="Times New Roman" w:cs="Times New Roman"/>
          <w:sz w:val="24"/>
          <w:szCs w:val="24"/>
        </w:rPr>
        <w:t>a seadust täiendatakse §-ga 27</w:t>
      </w:r>
      <w:r w:rsidR="00854E69">
        <w:rPr>
          <w:rFonts w:ascii="Times New Roman" w:hAnsi="Times New Roman" w:cs="Times New Roman"/>
          <w:sz w:val="24"/>
          <w:szCs w:val="24"/>
          <w:vertAlign w:val="superscript"/>
        </w:rPr>
        <w:t>1</w:t>
      </w:r>
      <w:r w:rsidR="00854E69">
        <w:rPr>
          <w:rFonts w:ascii="Times New Roman" w:hAnsi="Times New Roman" w:cs="Times New Roman"/>
          <w:sz w:val="24"/>
          <w:szCs w:val="24"/>
        </w:rPr>
        <w:t xml:space="preserve"> järgmises sõnastuses</w:t>
      </w:r>
      <w:r w:rsidR="00854E69" w:rsidRPr="00432191">
        <w:rPr>
          <w:rFonts w:ascii="Times New Roman" w:hAnsi="Times New Roman" w:cs="Times New Roman"/>
          <w:sz w:val="24"/>
          <w:szCs w:val="24"/>
        </w:rPr>
        <w:t>:</w:t>
      </w:r>
    </w:p>
    <w:p w14:paraId="11485023" w14:textId="77777777" w:rsidR="00FA6F41" w:rsidRDefault="00FA6F41" w:rsidP="008D0CF9">
      <w:pPr>
        <w:shd w:val="clear" w:color="auto" w:fill="FFFFFF"/>
        <w:spacing w:after="0" w:line="240" w:lineRule="auto"/>
        <w:jc w:val="both"/>
        <w:rPr>
          <w:rFonts w:ascii="Times New Roman" w:hAnsi="Times New Roman" w:cs="Times New Roman"/>
          <w:sz w:val="24"/>
          <w:szCs w:val="24"/>
        </w:rPr>
      </w:pPr>
    </w:p>
    <w:p w14:paraId="6BE784E5" w14:textId="27DDCBD7" w:rsidR="00854E69" w:rsidRPr="00854E69" w:rsidRDefault="00854E69" w:rsidP="008D0CF9">
      <w:pPr>
        <w:shd w:val="clear" w:color="auto" w:fill="FFFFFF"/>
        <w:spacing w:after="0" w:line="240" w:lineRule="auto"/>
        <w:jc w:val="both"/>
        <w:rPr>
          <w:rFonts w:ascii="Times New Roman" w:eastAsia="Times New Roman" w:hAnsi="Times New Roman" w:cs="Times New Roman"/>
          <w:b/>
          <w:bCs/>
          <w:color w:val="202020"/>
          <w:sz w:val="24"/>
          <w:szCs w:val="24"/>
          <w:lang w:eastAsia="et-EE"/>
        </w:rPr>
      </w:pPr>
      <w:r w:rsidRPr="00854E69">
        <w:rPr>
          <w:rFonts w:ascii="Times New Roman" w:hAnsi="Times New Roman" w:cs="Times New Roman"/>
          <w:sz w:val="24"/>
          <w:szCs w:val="24"/>
        </w:rPr>
        <w:t>„</w:t>
      </w:r>
      <w:r w:rsidRPr="00854E69">
        <w:rPr>
          <w:rFonts w:ascii="Times New Roman" w:eastAsia="Times New Roman" w:hAnsi="Times New Roman" w:cs="Times New Roman"/>
          <w:b/>
          <w:bCs/>
          <w:color w:val="202020"/>
          <w:sz w:val="24"/>
          <w:szCs w:val="24"/>
          <w:lang w:eastAsia="et-EE"/>
        </w:rPr>
        <w:t>§ 27</w:t>
      </w:r>
      <w:r w:rsidRPr="00854E69">
        <w:rPr>
          <w:rFonts w:ascii="Times New Roman" w:eastAsia="Times New Roman" w:hAnsi="Times New Roman" w:cs="Times New Roman"/>
          <w:b/>
          <w:bCs/>
          <w:color w:val="202020"/>
          <w:sz w:val="24"/>
          <w:szCs w:val="24"/>
          <w:vertAlign w:val="superscript"/>
          <w:lang w:eastAsia="et-EE"/>
        </w:rPr>
        <w:t>1</w:t>
      </w:r>
      <w:r w:rsidRPr="00854E69">
        <w:rPr>
          <w:rFonts w:ascii="Times New Roman" w:eastAsia="Times New Roman" w:hAnsi="Times New Roman" w:cs="Times New Roman"/>
          <w:b/>
          <w:bCs/>
          <w:color w:val="202020"/>
          <w:sz w:val="24"/>
          <w:szCs w:val="24"/>
          <w:lang w:eastAsia="et-EE"/>
        </w:rPr>
        <w:t>. Lapsega töötava isiku</w:t>
      </w:r>
      <w:r w:rsidR="000748A1">
        <w:rPr>
          <w:rFonts w:ascii="Times New Roman" w:eastAsia="Times New Roman" w:hAnsi="Times New Roman" w:cs="Times New Roman"/>
          <w:b/>
          <w:bCs/>
          <w:color w:val="202020"/>
          <w:sz w:val="24"/>
          <w:szCs w:val="24"/>
          <w:lang w:eastAsia="et-EE"/>
        </w:rPr>
        <w:t xml:space="preserve"> </w:t>
      </w:r>
      <w:r w:rsidR="006118B7" w:rsidRPr="00A66A9C">
        <w:rPr>
          <w:rFonts w:ascii="Times New Roman" w:eastAsia="Times New Roman" w:hAnsi="Times New Roman" w:cs="Times New Roman"/>
          <w:b/>
          <w:bCs/>
          <w:color w:val="202020"/>
          <w:sz w:val="24"/>
          <w:szCs w:val="24"/>
          <w:lang w:eastAsia="et-EE"/>
        </w:rPr>
        <w:t>teade abiva</w:t>
      </w:r>
      <w:r w:rsidR="00BF3533" w:rsidRPr="00FE7271">
        <w:rPr>
          <w:rFonts w:ascii="Times New Roman" w:eastAsia="Times New Roman" w:hAnsi="Times New Roman" w:cs="Times New Roman"/>
          <w:b/>
          <w:bCs/>
          <w:color w:val="202020"/>
          <w:sz w:val="24"/>
          <w:szCs w:val="24"/>
          <w:lang w:eastAsia="et-EE"/>
        </w:rPr>
        <w:t>j</w:t>
      </w:r>
      <w:r w:rsidR="006118B7" w:rsidRPr="00A66A9C">
        <w:rPr>
          <w:rFonts w:ascii="Times New Roman" w:eastAsia="Times New Roman" w:hAnsi="Times New Roman" w:cs="Times New Roman"/>
          <w:b/>
          <w:bCs/>
          <w:color w:val="202020"/>
          <w:sz w:val="24"/>
          <w:szCs w:val="24"/>
          <w:lang w:eastAsia="et-EE"/>
        </w:rPr>
        <w:t>a</w:t>
      </w:r>
      <w:r w:rsidR="00BF3533" w:rsidRPr="00FE7271">
        <w:rPr>
          <w:rFonts w:ascii="Times New Roman" w:eastAsia="Times New Roman" w:hAnsi="Times New Roman" w:cs="Times New Roman"/>
          <w:b/>
          <w:bCs/>
          <w:color w:val="202020"/>
          <w:sz w:val="24"/>
          <w:szCs w:val="24"/>
          <w:lang w:eastAsia="et-EE"/>
        </w:rPr>
        <w:t>v</w:t>
      </w:r>
      <w:r w:rsidR="006118B7" w:rsidRPr="00A66A9C">
        <w:rPr>
          <w:rFonts w:ascii="Times New Roman" w:eastAsia="Times New Roman" w:hAnsi="Times New Roman" w:cs="Times New Roman"/>
          <w:b/>
          <w:bCs/>
          <w:color w:val="202020"/>
          <w:sz w:val="24"/>
          <w:szCs w:val="24"/>
          <w:lang w:eastAsia="et-EE"/>
        </w:rPr>
        <w:t>ast lapsest</w:t>
      </w:r>
    </w:p>
    <w:p w14:paraId="3091E3E4" w14:textId="77777777" w:rsidR="008D0CF9" w:rsidRDefault="008D0CF9" w:rsidP="008D0CF9">
      <w:pPr>
        <w:shd w:val="clear" w:color="auto" w:fill="FFFFFF"/>
        <w:spacing w:after="0" w:line="240" w:lineRule="auto"/>
        <w:jc w:val="both"/>
        <w:rPr>
          <w:rFonts w:ascii="Times New Roman" w:eastAsia="Times New Roman" w:hAnsi="Times New Roman" w:cs="Times New Roman"/>
          <w:color w:val="202020"/>
          <w:sz w:val="24"/>
          <w:szCs w:val="24"/>
          <w:lang w:eastAsia="et-EE"/>
        </w:rPr>
      </w:pPr>
    </w:p>
    <w:p w14:paraId="3AF8779D" w14:textId="17D7CE08" w:rsidR="008D0CF9" w:rsidRDefault="00854E69" w:rsidP="008D0CF9">
      <w:pPr>
        <w:shd w:val="clear" w:color="auto" w:fill="FFFFFF"/>
        <w:spacing w:after="0" w:line="240" w:lineRule="auto"/>
        <w:jc w:val="both"/>
        <w:rPr>
          <w:rFonts w:ascii="Times New Roman" w:eastAsia="Times New Roman" w:hAnsi="Times New Roman" w:cs="Times New Roman"/>
          <w:color w:val="202020"/>
          <w:sz w:val="24"/>
          <w:szCs w:val="24"/>
          <w:lang w:eastAsia="et-EE"/>
        </w:rPr>
      </w:pPr>
      <w:r w:rsidRPr="00854E69">
        <w:rPr>
          <w:rFonts w:ascii="Times New Roman" w:eastAsia="Times New Roman" w:hAnsi="Times New Roman" w:cs="Times New Roman"/>
          <w:color w:val="202020"/>
          <w:sz w:val="24"/>
          <w:szCs w:val="24"/>
          <w:lang w:eastAsia="et-EE"/>
        </w:rPr>
        <w:t>(1) Alus-, põhi-, kesk-, kutse- ja huvihariduse ning lastehoiu õpetaja ja tugispetsialist, lastehoius töötav lapsehoidja, laste hoolekandeasutuse töötaja, noorsootöötaja</w:t>
      </w:r>
      <w:r w:rsidR="006910F9">
        <w:rPr>
          <w:rFonts w:ascii="Times New Roman" w:eastAsia="Times New Roman" w:hAnsi="Times New Roman" w:cs="Times New Roman"/>
          <w:color w:val="202020"/>
          <w:sz w:val="24"/>
          <w:szCs w:val="24"/>
          <w:lang w:eastAsia="et-EE"/>
        </w:rPr>
        <w:t xml:space="preserve"> ning lapsega töötav</w:t>
      </w:r>
      <w:r w:rsidRPr="00854E69">
        <w:rPr>
          <w:rFonts w:ascii="Times New Roman" w:eastAsia="Times New Roman" w:hAnsi="Times New Roman" w:cs="Times New Roman"/>
          <w:color w:val="202020"/>
          <w:sz w:val="24"/>
          <w:szCs w:val="24"/>
          <w:lang w:eastAsia="et-EE"/>
        </w:rPr>
        <w:t xml:space="preserve"> treener, </w:t>
      </w:r>
      <w:r w:rsidR="003F1148">
        <w:rPr>
          <w:rFonts w:ascii="Times New Roman" w:eastAsia="Times New Roman" w:hAnsi="Times New Roman" w:cs="Times New Roman"/>
          <w:color w:val="202020"/>
          <w:sz w:val="24"/>
          <w:szCs w:val="24"/>
          <w:lang w:eastAsia="et-EE"/>
        </w:rPr>
        <w:t xml:space="preserve">huviringi juhendaja, </w:t>
      </w:r>
      <w:r w:rsidRPr="00854E69">
        <w:rPr>
          <w:rFonts w:ascii="Times New Roman" w:eastAsia="Times New Roman" w:hAnsi="Times New Roman" w:cs="Times New Roman"/>
          <w:color w:val="202020"/>
          <w:sz w:val="24"/>
          <w:szCs w:val="24"/>
          <w:lang w:eastAsia="et-EE"/>
        </w:rPr>
        <w:t>tervishoiutöötaja, politseiametnik ja ohvriabitöötaja</w:t>
      </w:r>
      <w:r w:rsidR="00EA3C66">
        <w:rPr>
          <w:rFonts w:ascii="Times New Roman" w:eastAsia="Times New Roman" w:hAnsi="Times New Roman" w:cs="Times New Roman"/>
          <w:color w:val="202020"/>
          <w:sz w:val="24"/>
          <w:szCs w:val="24"/>
          <w:lang w:eastAsia="et-EE"/>
        </w:rPr>
        <w:t xml:space="preserve"> teatab </w:t>
      </w:r>
      <w:r w:rsidR="00253BEC" w:rsidRPr="00FF27A7">
        <w:rPr>
          <w:rFonts w:ascii="Times New Roman" w:eastAsia="Times New Roman" w:hAnsi="Times New Roman" w:cs="Times New Roman"/>
          <w:color w:val="202020"/>
          <w:sz w:val="24"/>
          <w:szCs w:val="24"/>
          <w:lang w:eastAsia="et-EE"/>
        </w:rPr>
        <w:t>töös või kutsetegevuses märgatud</w:t>
      </w:r>
      <w:r w:rsidR="00253BEC">
        <w:rPr>
          <w:rFonts w:ascii="Times New Roman" w:eastAsia="Times New Roman" w:hAnsi="Times New Roman" w:cs="Times New Roman"/>
          <w:color w:val="202020"/>
          <w:sz w:val="24"/>
          <w:szCs w:val="24"/>
          <w:lang w:eastAsia="et-EE"/>
        </w:rPr>
        <w:t xml:space="preserve"> </w:t>
      </w:r>
      <w:r w:rsidR="00A37F46">
        <w:rPr>
          <w:rFonts w:ascii="Times New Roman" w:eastAsia="Times New Roman" w:hAnsi="Times New Roman" w:cs="Times New Roman"/>
          <w:color w:val="202020"/>
          <w:sz w:val="24"/>
          <w:szCs w:val="24"/>
          <w:lang w:eastAsia="et-EE"/>
        </w:rPr>
        <w:t xml:space="preserve">abivajavast lapsest </w:t>
      </w:r>
      <w:r w:rsidRPr="00854E69">
        <w:rPr>
          <w:rFonts w:ascii="Times New Roman" w:eastAsia="Times New Roman" w:hAnsi="Times New Roman" w:cs="Times New Roman"/>
          <w:color w:val="202020"/>
          <w:sz w:val="24"/>
          <w:szCs w:val="24"/>
          <w:lang w:eastAsia="et-EE"/>
        </w:rPr>
        <w:t xml:space="preserve">käesoleva seaduse </w:t>
      </w:r>
      <w:r w:rsidRPr="0078316B">
        <w:rPr>
          <w:rFonts w:ascii="Times New Roman" w:eastAsia="Times New Roman" w:hAnsi="Times New Roman" w:cs="Times New Roman"/>
          <w:color w:val="202020"/>
          <w:sz w:val="24"/>
          <w:szCs w:val="24"/>
          <w:lang w:eastAsia="et-EE"/>
        </w:rPr>
        <w:t>§ 27 kohaselt</w:t>
      </w:r>
      <w:r w:rsidR="00EA3C66" w:rsidRPr="0078316B">
        <w:rPr>
          <w:rFonts w:ascii="Times New Roman" w:eastAsia="Times New Roman" w:hAnsi="Times New Roman" w:cs="Times New Roman"/>
          <w:color w:val="202020"/>
          <w:sz w:val="24"/>
          <w:szCs w:val="24"/>
          <w:lang w:eastAsia="et-EE"/>
        </w:rPr>
        <w:t xml:space="preserve">, </w:t>
      </w:r>
      <w:r w:rsidR="00637453" w:rsidRPr="0078316B">
        <w:rPr>
          <w:rFonts w:ascii="Times New Roman" w:eastAsia="Times New Roman" w:hAnsi="Times New Roman" w:cs="Times New Roman"/>
          <w:color w:val="202020"/>
          <w:sz w:val="24"/>
          <w:szCs w:val="24"/>
          <w:lang w:eastAsia="et-EE"/>
        </w:rPr>
        <w:t>edasta</w:t>
      </w:r>
      <w:r w:rsidR="00EA3C66" w:rsidRPr="0078316B">
        <w:rPr>
          <w:rFonts w:ascii="Times New Roman" w:eastAsia="Times New Roman" w:hAnsi="Times New Roman" w:cs="Times New Roman"/>
          <w:color w:val="202020"/>
          <w:sz w:val="24"/>
          <w:szCs w:val="24"/>
          <w:lang w:eastAsia="et-EE"/>
        </w:rPr>
        <w:t>des</w:t>
      </w:r>
      <w:r w:rsidR="00F969C3" w:rsidRPr="0078316B">
        <w:rPr>
          <w:rFonts w:ascii="Times New Roman" w:eastAsia="Times New Roman" w:hAnsi="Times New Roman" w:cs="Times New Roman"/>
          <w:color w:val="202020"/>
          <w:sz w:val="24"/>
          <w:szCs w:val="24"/>
          <w:lang w:eastAsia="et-EE"/>
        </w:rPr>
        <w:t xml:space="preserve"> vajalikus ulatuses temale teadaolevad </w:t>
      </w:r>
      <w:r w:rsidR="00E35394" w:rsidRPr="0078316B">
        <w:rPr>
          <w:rFonts w:ascii="Times New Roman" w:eastAsia="Times New Roman" w:hAnsi="Times New Roman" w:cs="Times New Roman"/>
          <w:color w:val="202020"/>
          <w:sz w:val="24"/>
          <w:szCs w:val="24"/>
          <w:lang w:eastAsia="et-EE"/>
        </w:rPr>
        <w:t xml:space="preserve">käesoleva seaduse </w:t>
      </w:r>
      <w:r w:rsidR="00F969C3" w:rsidRPr="0078316B">
        <w:rPr>
          <w:rFonts w:ascii="Times New Roman" w:eastAsia="Times New Roman" w:hAnsi="Times New Roman" w:cs="Times New Roman"/>
          <w:color w:val="202020"/>
          <w:sz w:val="24"/>
          <w:szCs w:val="24"/>
          <w:lang w:eastAsia="et-EE"/>
        </w:rPr>
        <w:t>§ 34</w:t>
      </w:r>
      <w:r w:rsidR="00E35394" w:rsidRPr="0078316B">
        <w:rPr>
          <w:rFonts w:ascii="Times New Roman" w:eastAsia="Times New Roman" w:hAnsi="Times New Roman" w:cs="Times New Roman"/>
          <w:color w:val="202020"/>
          <w:sz w:val="24"/>
          <w:szCs w:val="24"/>
          <w:vertAlign w:val="superscript"/>
          <w:lang w:eastAsia="et-EE"/>
        </w:rPr>
        <w:t>2</w:t>
      </w:r>
      <w:r w:rsidR="00F969C3" w:rsidRPr="0078316B">
        <w:rPr>
          <w:rFonts w:ascii="Times New Roman" w:eastAsia="Times New Roman" w:hAnsi="Times New Roman" w:cs="Times New Roman"/>
          <w:color w:val="202020"/>
          <w:sz w:val="24"/>
          <w:szCs w:val="24"/>
          <w:lang w:eastAsia="et-EE"/>
        </w:rPr>
        <w:t xml:space="preserve"> lõigetes 2 ja 3 nimetatud</w:t>
      </w:r>
      <w:r w:rsidR="00F969C3">
        <w:rPr>
          <w:rFonts w:ascii="Times New Roman" w:eastAsia="Times New Roman" w:hAnsi="Times New Roman" w:cs="Times New Roman"/>
          <w:color w:val="202020"/>
          <w:sz w:val="24"/>
          <w:szCs w:val="24"/>
          <w:lang w:eastAsia="et-EE"/>
        </w:rPr>
        <w:t xml:space="preserve"> andmed. </w:t>
      </w:r>
      <w:r w:rsidRPr="00854E69">
        <w:rPr>
          <w:rFonts w:ascii="Times New Roman" w:eastAsia="Times New Roman" w:hAnsi="Times New Roman" w:cs="Times New Roman"/>
          <w:color w:val="202020"/>
          <w:sz w:val="24"/>
          <w:szCs w:val="24"/>
          <w:lang w:eastAsia="et-EE"/>
        </w:rPr>
        <w:t>Teatamiskohustus</w:t>
      </w:r>
      <w:r w:rsidR="00534514">
        <w:rPr>
          <w:rFonts w:ascii="Times New Roman" w:eastAsia="Times New Roman" w:hAnsi="Times New Roman" w:cs="Times New Roman"/>
          <w:color w:val="202020"/>
          <w:sz w:val="24"/>
          <w:szCs w:val="24"/>
          <w:lang w:eastAsia="et-EE"/>
        </w:rPr>
        <w:t xml:space="preserve">e võib täita ka </w:t>
      </w:r>
      <w:r w:rsidRPr="00854E69">
        <w:rPr>
          <w:rFonts w:ascii="Times New Roman" w:eastAsia="Times New Roman" w:hAnsi="Times New Roman" w:cs="Times New Roman"/>
          <w:color w:val="202020"/>
          <w:sz w:val="24"/>
          <w:szCs w:val="24"/>
          <w:lang w:eastAsia="et-EE"/>
        </w:rPr>
        <w:t>asutuses selleks määratud kontaktisiku</w:t>
      </w:r>
      <w:r w:rsidR="00534514">
        <w:rPr>
          <w:rFonts w:ascii="Times New Roman" w:eastAsia="Times New Roman" w:hAnsi="Times New Roman" w:cs="Times New Roman"/>
          <w:color w:val="202020"/>
          <w:sz w:val="24"/>
          <w:szCs w:val="24"/>
          <w:lang w:eastAsia="et-EE"/>
        </w:rPr>
        <w:t xml:space="preserve"> kaudu</w:t>
      </w:r>
      <w:r w:rsidRPr="00854E69">
        <w:rPr>
          <w:rFonts w:ascii="Times New Roman" w:eastAsia="Times New Roman" w:hAnsi="Times New Roman" w:cs="Times New Roman"/>
          <w:color w:val="202020"/>
          <w:sz w:val="24"/>
          <w:szCs w:val="24"/>
          <w:lang w:eastAsia="et-EE"/>
        </w:rPr>
        <w:t xml:space="preserve">. </w:t>
      </w:r>
    </w:p>
    <w:p w14:paraId="00940844" w14:textId="77777777" w:rsidR="00113691" w:rsidRDefault="00113691" w:rsidP="008D0CF9">
      <w:pPr>
        <w:shd w:val="clear" w:color="auto" w:fill="FFFFFF"/>
        <w:spacing w:after="0" w:line="240" w:lineRule="auto"/>
        <w:jc w:val="both"/>
        <w:rPr>
          <w:rFonts w:ascii="Times New Roman" w:eastAsia="Times New Roman" w:hAnsi="Times New Roman" w:cs="Times New Roman"/>
          <w:color w:val="202020"/>
          <w:sz w:val="24"/>
          <w:szCs w:val="24"/>
          <w:lang w:eastAsia="et-EE"/>
        </w:rPr>
      </w:pPr>
    </w:p>
    <w:p w14:paraId="6803C56F" w14:textId="6E58DE61" w:rsidR="00854E69" w:rsidRPr="00854E69" w:rsidRDefault="00854E69" w:rsidP="008D0CF9">
      <w:pPr>
        <w:shd w:val="clear" w:color="auto" w:fill="FFFFFF"/>
        <w:spacing w:after="0" w:line="240" w:lineRule="auto"/>
        <w:jc w:val="both"/>
        <w:rPr>
          <w:rFonts w:ascii="Times New Roman" w:eastAsia="Times New Roman" w:hAnsi="Times New Roman" w:cs="Times New Roman"/>
          <w:color w:val="202020"/>
          <w:sz w:val="24"/>
          <w:szCs w:val="24"/>
          <w:lang w:eastAsia="et-EE"/>
        </w:rPr>
      </w:pPr>
      <w:r w:rsidRPr="00854E69">
        <w:rPr>
          <w:rFonts w:ascii="Times New Roman" w:eastAsia="Times New Roman" w:hAnsi="Times New Roman" w:cs="Times New Roman"/>
          <w:color w:val="202020"/>
          <w:sz w:val="24"/>
          <w:szCs w:val="24"/>
          <w:lang w:eastAsia="et-EE"/>
        </w:rPr>
        <w:t>(</w:t>
      </w:r>
      <w:r w:rsidR="00705D1B">
        <w:rPr>
          <w:rFonts w:ascii="Times New Roman" w:eastAsia="Times New Roman" w:hAnsi="Times New Roman" w:cs="Times New Roman"/>
          <w:color w:val="202020"/>
          <w:sz w:val="24"/>
          <w:szCs w:val="24"/>
          <w:lang w:eastAsia="et-EE"/>
        </w:rPr>
        <w:t>2</w:t>
      </w:r>
      <w:r w:rsidRPr="00854E69">
        <w:rPr>
          <w:rFonts w:ascii="Times New Roman" w:eastAsia="Times New Roman" w:hAnsi="Times New Roman" w:cs="Times New Roman"/>
          <w:color w:val="202020"/>
          <w:sz w:val="24"/>
          <w:szCs w:val="24"/>
          <w:lang w:eastAsia="et-EE"/>
        </w:rPr>
        <w:t xml:space="preserve">) </w:t>
      </w:r>
      <w:r w:rsidR="008303EC">
        <w:rPr>
          <w:rFonts w:ascii="Times New Roman" w:eastAsia="Times New Roman" w:hAnsi="Times New Roman" w:cs="Times New Roman"/>
          <w:color w:val="202020"/>
          <w:sz w:val="24"/>
          <w:szCs w:val="24"/>
          <w:lang w:eastAsia="et-EE"/>
        </w:rPr>
        <w:t>Lastekaitsetöötaja</w:t>
      </w:r>
      <w:r w:rsidR="0013045C">
        <w:rPr>
          <w:rFonts w:ascii="Times New Roman" w:eastAsia="Times New Roman" w:hAnsi="Times New Roman" w:cs="Times New Roman"/>
          <w:color w:val="202020"/>
          <w:sz w:val="24"/>
          <w:szCs w:val="24"/>
          <w:lang w:eastAsia="et-EE"/>
        </w:rPr>
        <w:t xml:space="preserve"> võib </w:t>
      </w:r>
      <w:r w:rsidR="000C43F8">
        <w:rPr>
          <w:rFonts w:ascii="Times New Roman" w:eastAsia="Times New Roman" w:hAnsi="Times New Roman" w:cs="Times New Roman"/>
          <w:color w:val="202020"/>
          <w:sz w:val="24"/>
          <w:szCs w:val="24"/>
          <w:lang w:eastAsia="et-EE"/>
        </w:rPr>
        <w:t xml:space="preserve">avaldada </w:t>
      </w:r>
      <w:r w:rsidR="00095536">
        <w:rPr>
          <w:rFonts w:ascii="Times New Roman" w:eastAsia="Times New Roman" w:hAnsi="Times New Roman" w:cs="Times New Roman"/>
          <w:color w:val="202020"/>
          <w:sz w:val="24"/>
          <w:szCs w:val="24"/>
          <w:lang w:eastAsia="et-EE"/>
        </w:rPr>
        <w:t>k</w:t>
      </w:r>
      <w:r w:rsidRPr="00854E69">
        <w:rPr>
          <w:rFonts w:ascii="Times New Roman" w:eastAsia="Times New Roman" w:hAnsi="Times New Roman" w:cs="Times New Roman"/>
          <w:color w:val="202020"/>
          <w:sz w:val="24"/>
          <w:szCs w:val="24"/>
          <w:lang w:eastAsia="et-EE"/>
        </w:rPr>
        <w:t>äesoleva paragrahvi alusel abivajavast lapsest teatanud isikul</w:t>
      </w:r>
      <w:r w:rsidR="00327431">
        <w:rPr>
          <w:rFonts w:ascii="Times New Roman" w:eastAsia="Times New Roman" w:hAnsi="Times New Roman" w:cs="Times New Roman"/>
          <w:color w:val="202020"/>
          <w:sz w:val="24"/>
          <w:szCs w:val="24"/>
          <w:lang w:eastAsia="et-EE"/>
        </w:rPr>
        <w:t>e</w:t>
      </w:r>
      <w:r w:rsidR="009A45C1">
        <w:rPr>
          <w:rFonts w:ascii="Times New Roman" w:eastAsia="Times New Roman" w:hAnsi="Times New Roman" w:cs="Times New Roman"/>
          <w:color w:val="202020"/>
          <w:sz w:val="24"/>
          <w:szCs w:val="24"/>
          <w:lang w:eastAsia="et-EE"/>
        </w:rPr>
        <w:t xml:space="preserve"> teavet </w:t>
      </w:r>
      <w:r w:rsidR="00003E85">
        <w:rPr>
          <w:rFonts w:ascii="Times New Roman" w:eastAsia="Times New Roman" w:hAnsi="Times New Roman" w:cs="Times New Roman"/>
          <w:color w:val="202020"/>
          <w:sz w:val="24"/>
          <w:szCs w:val="24"/>
          <w:lang w:eastAsia="et-EE"/>
        </w:rPr>
        <w:t xml:space="preserve">juhtumimenetluse alustamise </w:t>
      </w:r>
      <w:r w:rsidR="005769AB">
        <w:rPr>
          <w:rFonts w:ascii="Times New Roman" w:eastAsia="Times New Roman" w:hAnsi="Times New Roman" w:cs="Times New Roman"/>
          <w:color w:val="202020"/>
          <w:sz w:val="24"/>
          <w:szCs w:val="24"/>
          <w:lang w:eastAsia="et-EE"/>
        </w:rPr>
        <w:t xml:space="preserve">ja </w:t>
      </w:r>
      <w:r w:rsidR="001C1478">
        <w:rPr>
          <w:rFonts w:ascii="Times New Roman" w:eastAsia="Times New Roman" w:hAnsi="Times New Roman" w:cs="Times New Roman"/>
          <w:color w:val="202020"/>
          <w:sz w:val="24"/>
          <w:szCs w:val="24"/>
          <w:lang w:eastAsia="et-EE"/>
        </w:rPr>
        <w:t>menetlustoimingute kohta, kui see on vajalik lapse heaolu toetamiseks</w:t>
      </w:r>
      <w:r w:rsidRPr="00854E69">
        <w:rPr>
          <w:rFonts w:ascii="Times New Roman" w:eastAsia="Times New Roman" w:hAnsi="Times New Roman" w:cs="Times New Roman"/>
          <w:color w:val="202020"/>
          <w:sz w:val="24"/>
          <w:szCs w:val="24"/>
          <w:lang w:eastAsia="et-EE"/>
        </w:rPr>
        <w:t>.</w:t>
      </w:r>
      <w:r w:rsidR="00000996">
        <w:rPr>
          <w:rFonts w:ascii="Times New Roman" w:eastAsia="Times New Roman" w:hAnsi="Times New Roman" w:cs="Times New Roman"/>
          <w:color w:val="202020"/>
          <w:sz w:val="24"/>
          <w:szCs w:val="24"/>
          <w:lang w:eastAsia="et-EE"/>
        </w:rPr>
        <w:t>“;</w:t>
      </w:r>
    </w:p>
    <w:p w14:paraId="5CE57C09" w14:textId="77777777" w:rsidR="008D0CF9" w:rsidRDefault="008D0CF9" w:rsidP="008D0CF9">
      <w:pPr>
        <w:spacing w:after="0" w:line="240" w:lineRule="auto"/>
        <w:jc w:val="both"/>
        <w:rPr>
          <w:rFonts w:ascii="Times New Roman" w:hAnsi="Times New Roman" w:cs="Times New Roman"/>
          <w:b/>
          <w:bCs/>
          <w:sz w:val="24"/>
          <w:szCs w:val="24"/>
        </w:rPr>
      </w:pPr>
    </w:p>
    <w:p w14:paraId="34ABA68B" w14:textId="5CB2FF30" w:rsidR="00E27B23" w:rsidRDefault="00CF04EE" w:rsidP="008D0CF9">
      <w:pPr>
        <w:spacing w:after="0" w:line="240" w:lineRule="auto"/>
        <w:jc w:val="both"/>
        <w:rPr>
          <w:rFonts w:ascii="Times New Roman" w:hAnsi="Times New Roman" w:cs="Times New Roman"/>
          <w:sz w:val="24"/>
          <w:szCs w:val="24"/>
        </w:rPr>
      </w:pPr>
      <w:r w:rsidRPr="00CF04EE">
        <w:rPr>
          <w:rFonts w:ascii="Times New Roman" w:hAnsi="Times New Roman" w:cs="Times New Roman"/>
          <w:b/>
          <w:bCs/>
          <w:sz w:val="24"/>
          <w:szCs w:val="24"/>
        </w:rPr>
        <w:t>1</w:t>
      </w:r>
      <w:r w:rsidR="00780526">
        <w:rPr>
          <w:rFonts w:ascii="Times New Roman" w:hAnsi="Times New Roman" w:cs="Times New Roman"/>
          <w:b/>
          <w:bCs/>
          <w:sz w:val="24"/>
          <w:szCs w:val="24"/>
        </w:rPr>
        <w:t>1</w:t>
      </w:r>
      <w:r w:rsidR="0085220F" w:rsidRPr="00CF04EE">
        <w:rPr>
          <w:rFonts w:ascii="Times New Roman" w:hAnsi="Times New Roman" w:cs="Times New Roman"/>
          <w:b/>
          <w:bCs/>
          <w:sz w:val="24"/>
          <w:szCs w:val="24"/>
        </w:rPr>
        <w:t>)</w:t>
      </w:r>
      <w:r w:rsidR="0085220F">
        <w:rPr>
          <w:rFonts w:ascii="Times New Roman" w:hAnsi="Times New Roman" w:cs="Times New Roman"/>
          <w:sz w:val="24"/>
          <w:szCs w:val="24"/>
        </w:rPr>
        <w:t xml:space="preserve"> </w:t>
      </w:r>
      <w:r w:rsidR="0085220F" w:rsidRPr="00CA6877">
        <w:rPr>
          <w:rFonts w:ascii="Times New Roman" w:hAnsi="Times New Roman" w:cs="Times New Roman"/>
          <w:bCs/>
          <w:sz w:val="24"/>
          <w:szCs w:val="24"/>
        </w:rPr>
        <w:t xml:space="preserve">paragrahvi </w:t>
      </w:r>
      <w:r w:rsidR="00E27B23" w:rsidRPr="00CA6877">
        <w:rPr>
          <w:rFonts w:ascii="Times New Roman" w:hAnsi="Times New Roman" w:cs="Times New Roman"/>
          <w:bCs/>
          <w:sz w:val="24"/>
          <w:szCs w:val="24"/>
        </w:rPr>
        <w:t>27</w:t>
      </w:r>
      <w:commentRangeStart w:id="8"/>
      <w:r w:rsidR="00E27B23" w:rsidRPr="00CA6877">
        <w:rPr>
          <w:rFonts w:ascii="Times New Roman" w:hAnsi="Times New Roman" w:cs="Times New Roman"/>
          <w:bCs/>
          <w:sz w:val="24"/>
          <w:szCs w:val="24"/>
          <w:vertAlign w:val="superscript"/>
        </w:rPr>
        <w:t>2</w:t>
      </w:r>
      <w:commentRangeEnd w:id="8"/>
      <w:r w:rsidR="005D1507">
        <w:rPr>
          <w:rStyle w:val="Kommentaariviide"/>
        </w:rPr>
        <w:commentReference w:id="8"/>
      </w:r>
      <w:r w:rsidR="00E27B23" w:rsidRPr="00CA6877">
        <w:rPr>
          <w:rFonts w:ascii="Times New Roman" w:hAnsi="Times New Roman" w:cs="Times New Roman"/>
          <w:bCs/>
          <w:sz w:val="24"/>
          <w:szCs w:val="24"/>
        </w:rPr>
        <w:t xml:space="preserve"> </w:t>
      </w:r>
      <w:r w:rsidR="00F169EA" w:rsidRPr="00CA6877">
        <w:rPr>
          <w:rFonts w:ascii="Times New Roman" w:hAnsi="Times New Roman" w:cs="Times New Roman"/>
          <w:bCs/>
          <w:sz w:val="24"/>
          <w:szCs w:val="24"/>
        </w:rPr>
        <w:t xml:space="preserve">tekst </w:t>
      </w:r>
      <w:r w:rsidR="00D3224A" w:rsidRPr="00CA6877">
        <w:rPr>
          <w:rFonts w:ascii="Times New Roman" w:hAnsi="Times New Roman" w:cs="Times New Roman"/>
          <w:bCs/>
          <w:sz w:val="24"/>
          <w:szCs w:val="24"/>
        </w:rPr>
        <w:t>muudetakse ja sõnastatakse järgmiselt:</w:t>
      </w:r>
    </w:p>
    <w:p w14:paraId="1D68F01B" w14:textId="77777777" w:rsidR="00E27B23" w:rsidRDefault="00E27B23" w:rsidP="008D0CF9">
      <w:pPr>
        <w:spacing w:after="0" w:line="240" w:lineRule="auto"/>
        <w:jc w:val="both"/>
        <w:rPr>
          <w:rFonts w:ascii="Times New Roman" w:hAnsi="Times New Roman" w:cs="Times New Roman"/>
          <w:sz w:val="24"/>
          <w:szCs w:val="24"/>
        </w:rPr>
      </w:pPr>
    </w:p>
    <w:p w14:paraId="0718DF01" w14:textId="5AE88836" w:rsidR="00E27B23" w:rsidRPr="003E7744" w:rsidRDefault="00FF241F" w:rsidP="008B5D9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27B23" w:rsidRPr="008B5D9D">
        <w:rPr>
          <w:rFonts w:ascii="Times New Roman" w:hAnsi="Times New Roman" w:cs="Times New Roman"/>
          <w:sz w:val="24"/>
          <w:szCs w:val="24"/>
        </w:rPr>
        <w:t>(1</w:t>
      </w:r>
      <w:r w:rsidR="00E27B23">
        <w:rPr>
          <w:rFonts w:ascii="Times New Roman" w:hAnsi="Times New Roman" w:cs="Times New Roman"/>
          <w:sz w:val="24"/>
          <w:szCs w:val="24"/>
        </w:rPr>
        <w:t xml:space="preserve">) </w:t>
      </w:r>
      <w:r w:rsidR="00E27B23" w:rsidRPr="003E7744">
        <w:rPr>
          <w:rFonts w:ascii="Times New Roman" w:hAnsi="Times New Roman" w:cs="Times New Roman"/>
          <w:sz w:val="24"/>
          <w:szCs w:val="24"/>
        </w:rPr>
        <w:t>Lapse rahvastikuregistrisse kantud elukoha järgsel kohaliku omavalitsuse üksusel on õigus abivajava lapse väljaselgitamise eesmärgil töödelda sotsiaalteenuste ja -toetuste andmeregistris järgmiste laste andmeid:</w:t>
      </w:r>
    </w:p>
    <w:p w14:paraId="602FD977" w14:textId="3E1739E4" w:rsidR="00E27B23" w:rsidRPr="003E7744" w:rsidRDefault="00E27B23" w:rsidP="003E7744">
      <w:pPr>
        <w:spacing w:after="0" w:line="240" w:lineRule="auto"/>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sz w:val="24"/>
          <w:szCs w:val="24"/>
          <w:lang w:eastAsia="et-EE"/>
        </w:rPr>
        <w:t>1)</w:t>
      </w:r>
      <w:r w:rsidRPr="003E7744">
        <w:rPr>
          <w:rFonts w:ascii="Times New Roman" w:eastAsia="Times New Roman" w:hAnsi="Times New Roman" w:cs="Times New Roman"/>
          <w:color w:val="202020"/>
          <w:sz w:val="24"/>
          <w:szCs w:val="24"/>
          <w:lang w:eastAsia="et-EE"/>
        </w:rPr>
        <w:t xml:space="preserve"> lapsed, kelle puhul on Sotsiaalkindlustusametile esitatud puude raskusastme tuvastamise taotlus </w:t>
      </w:r>
      <w:r w:rsidR="004F68BB">
        <w:rPr>
          <w:rFonts w:ascii="Times New Roman" w:eastAsia="Times New Roman" w:hAnsi="Times New Roman" w:cs="Times New Roman"/>
          <w:color w:val="202020"/>
          <w:sz w:val="24"/>
          <w:szCs w:val="24"/>
          <w:lang w:eastAsia="et-EE"/>
        </w:rPr>
        <w:t>või kelle kohta on Sotsiaalkindlustusametile</w:t>
      </w:r>
      <w:r w:rsidR="00171AF7">
        <w:rPr>
          <w:rFonts w:ascii="Times New Roman" w:eastAsia="Times New Roman" w:hAnsi="Times New Roman" w:cs="Times New Roman"/>
          <w:color w:val="202020"/>
          <w:sz w:val="24"/>
          <w:szCs w:val="24"/>
          <w:lang w:eastAsia="et-EE"/>
        </w:rPr>
        <w:t xml:space="preserve"> käesoleva </w:t>
      </w:r>
      <w:r w:rsidR="00C30054">
        <w:rPr>
          <w:rFonts w:ascii="Times New Roman" w:eastAsia="Times New Roman" w:hAnsi="Times New Roman" w:cs="Times New Roman"/>
          <w:color w:val="202020"/>
          <w:sz w:val="24"/>
          <w:szCs w:val="24"/>
          <w:lang w:eastAsia="et-EE"/>
        </w:rPr>
        <w:t xml:space="preserve">paragrahvi lõike 4 alusel </w:t>
      </w:r>
      <w:r w:rsidR="004F68BB">
        <w:rPr>
          <w:rFonts w:ascii="Times New Roman" w:eastAsia="Times New Roman" w:hAnsi="Times New Roman" w:cs="Times New Roman"/>
          <w:color w:val="202020"/>
          <w:sz w:val="24"/>
          <w:szCs w:val="24"/>
          <w:lang w:eastAsia="et-EE"/>
        </w:rPr>
        <w:t>edastatud andmed puude raskusast</w:t>
      </w:r>
      <w:r w:rsidR="00960F1E">
        <w:rPr>
          <w:rFonts w:ascii="Times New Roman" w:eastAsia="Times New Roman" w:hAnsi="Times New Roman" w:cs="Times New Roman"/>
          <w:color w:val="202020"/>
          <w:sz w:val="24"/>
          <w:szCs w:val="24"/>
          <w:lang w:eastAsia="et-EE"/>
        </w:rPr>
        <w:t xml:space="preserve">me tuvastamiseks </w:t>
      </w:r>
      <w:r w:rsidRPr="003E7744">
        <w:rPr>
          <w:rFonts w:ascii="Times New Roman" w:eastAsia="Times New Roman" w:hAnsi="Times New Roman" w:cs="Times New Roman"/>
          <w:color w:val="202020"/>
          <w:sz w:val="24"/>
          <w:szCs w:val="24"/>
          <w:lang w:eastAsia="et-EE"/>
        </w:rPr>
        <w:t>puuetega inimeste sotsiaaltoetuste seaduse kohaselt;</w:t>
      </w:r>
    </w:p>
    <w:p w14:paraId="26B69B99" w14:textId="6E8013A5" w:rsidR="00E27B23" w:rsidRPr="008B5D9D" w:rsidRDefault="00E27B23" w:rsidP="008B5D9D">
      <w:pPr>
        <w:spacing w:after="0" w:line="240" w:lineRule="auto"/>
        <w:jc w:val="both"/>
        <w:rPr>
          <w:rFonts w:ascii="Times New Roman" w:hAnsi="Times New Roman" w:cs="Times New Roman"/>
          <w:sz w:val="24"/>
          <w:szCs w:val="24"/>
        </w:rPr>
      </w:pPr>
      <w:r w:rsidRPr="008B5D9D">
        <w:rPr>
          <w:rFonts w:ascii="Times New Roman" w:hAnsi="Times New Roman" w:cs="Times New Roman"/>
          <w:sz w:val="24"/>
          <w:szCs w:val="24"/>
        </w:rPr>
        <w:t xml:space="preserve">2) lapsed, kellel on puuetega inimeste sotsiaaltoetuste seaduse </w:t>
      </w:r>
      <w:r w:rsidRPr="00DA3458">
        <w:rPr>
          <w:rFonts w:ascii="Times New Roman" w:hAnsi="Times New Roman" w:cs="Times New Roman"/>
          <w:sz w:val="24"/>
          <w:szCs w:val="24"/>
        </w:rPr>
        <w:t xml:space="preserve">§ </w:t>
      </w:r>
      <w:r w:rsidR="005B44ED" w:rsidRPr="00DA3458">
        <w:rPr>
          <w:rFonts w:ascii="Times New Roman" w:hAnsi="Times New Roman" w:cs="Times New Roman"/>
          <w:sz w:val="24"/>
          <w:szCs w:val="24"/>
        </w:rPr>
        <w:t>2</w:t>
      </w:r>
      <w:r w:rsidR="005B44ED" w:rsidRPr="00DA3458">
        <w:rPr>
          <w:rFonts w:ascii="Times New Roman" w:hAnsi="Times New Roman" w:cs="Times New Roman"/>
          <w:sz w:val="24"/>
          <w:szCs w:val="24"/>
          <w:vertAlign w:val="superscript"/>
        </w:rPr>
        <w:t>6</w:t>
      </w:r>
      <w:r w:rsidRPr="00DA3458">
        <w:rPr>
          <w:rFonts w:ascii="Times New Roman" w:hAnsi="Times New Roman" w:cs="Times New Roman"/>
          <w:sz w:val="24"/>
          <w:szCs w:val="24"/>
        </w:rPr>
        <w:t xml:space="preserve"> lõike </w:t>
      </w:r>
      <w:r w:rsidR="005B44ED" w:rsidRPr="00DA3458">
        <w:rPr>
          <w:rFonts w:ascii="Times New Roman" w:hAnsi="Times New Roman" w:cs="Times New Roman"/>
          <w:sz w:val="24"/>
          <w:szCs w:val="24"/>
        </w:rPr>
        <w:t>2</w:t>
      </w:r>
      <w:r w:rsidRPr="00DA3458">
        <w:rPr>
          <w:rFonts w:ascii="Times New Roman" w:hAnsi="Times New Roman" w:cs="Times New Roman"/>
          <w:sz w:val="24"/>
          <w:szCs w:val="24"/>
        </w:rPr>
        <w:t xml:space="preserve"> alusel </w:t>
      </w:r>
      <w:del w:id="9" w:author="Helen Uustalu" w:date="2024-02-13T11:54:00Z">
        <w:r w:rsidRPr="00DA3458" w:rsidDel="009F3C79">
          <w:rPr>
            <w:rFonts w:ascii="Times New Roman" w:hAnsi="Times New Roman" w:cs="Times New Roman"/>
            <w:sz w:val="24"/>
            <w:szCs w:val="24"/>
          </w:rPr>
          <w:delText xml:space="preserve">kehtestatud </w:delText>
        </w:r>
      </w:del>
      <w:ins w:id="10" w:author="Helen Uustalu" w:date="2024-02-13T11:54:00Z">
        <w:r w:rsidR="009F3C79">
          <w:rPr>
            <w:rFonts w:ascii="Times New Roman" w:hAnsi="Times New Roman" w:cs="Times New Roman"/>
            <w:sz w:val="24"/>
            <w:szCs w:val="24"/>
          </w:rPr>
          <w:t>sätestatud</w:t>
        </w:r>
        <w:r w:rsidR="009F3C79" w:rsidRPr="00DA3458">
          <w:rPr>
            <w:rFonts w:ascii="Times New Roman" w:hAnsi="Times New Roman" w:cs="Times New Roman"/>
            <w:sz w:val="24"/>
            <w:szCs w:val="24"/>
          </w:rPr>
          <w:t xml:space="preserve"> </w:t>
        </w:r>
      </w:ins>
      <w:del w:id="11" w:author="Helen Uustalu" w:date="2024-02-13T10:52:00Z">
        <w:r w:rsidR="00CE79DF" w:rsidRPr="00DA3458" w:rsidDel="005D1507">
          <w:rPr>
            <w:rFonts w:ascii="Times New Roman" w:hAnsi="Times New Roman" w:cs="Times New Roman"/>
            <w:sz w:val="24"/>
            <w:szCs w:val="24"/>
          </w:rPr>
          <w:delText>määruses</w:delText>
        </w:r>
        <w:r w:rsidRPr="00DA3458" w:rsidDel="005D1507">
          <w:rPr>
            <w:rFonts w:ascii="Times New Roman" w:hAnsi="Times New Roman" w:cs="Times New Roman"/>
            <w:sz w:val="24"/>
            <w:szCs w:val="24"/>
          </w:rPr>
          <w:delText xml:space="preserve"> nimetatud </w:delText>
        </w:r>
      </w:del>
      <w:r w:rsidRPr="00DA3458">
        <w:rPr>
          <w:rFonts w:ascii="Times New Roman" w:hAnsi="Times New Roman" w:cs="Times New Roman"/>
          <w:sz w:val="24"/>
          <w:szCs w:val="24"/>
        </w:rPr>
        <w:t>varajast sekkumist vajav seisund, mi</w:t>
      </w:r>
      <w:r w:rsidR="00DA3458">
        <w:rPr>
          <w:rFonts w:ascii="Times New Roman" w:hAnsi="Times New Roman" w:cs="Times New Roman"/>
          <w:sz w:val="24"/>
          <w:szCs w:val="24"/>
        </w:rPr>
        <w:t xml:space="preserve">lle </w:t>
      </w:r>
      <w:r w:rsidR="00706D80">
        <w:rPr>
          <w:rFonts w:ascii="Times New Roman" w:hAnsi="Times New Roman" w:cs="Times New Roman"/>
          <w:sz w:val="24"/>
          <w:szCs w:val="24"/>
        </w:rPr>
        <w:t>kohta</w:t>
      </w:r>
      <w:r w:rsidRPr="00DA3458">
        <w:rPr>
          <w:rFonts w:ascii="Times New Roman" w:hAnsi="Times New Roman" w:cs="Times New Roman"/>
          <w:sz w:val="24"/>
          <w:szCs w:val="24"/>
        </w:rPr>
        <w:t xml:space="preserve"> on kantud</w:t>
      </w:r>
      <w:r w:rsidR="00706D80">
        <w:rPr>
          <w:rFonts w:ascii="Times New Roman" w:hAnsi="Times New Roman" w:cs="Times New Roman"/>
          <w:sz w:val="24"/>
          <w:szCs w:val="24"/>
        </w:rPr>
        <w:t xml:space="preserve"> andmed </w:t>
      </w:r>
      <w:r w:rsidRPr="00DA3458">
        <w:rPr>
          <w:rFonts w:ascii="Times New Roman" w:hAnsi="Times New Roman" w:cs="Times New Roman"/>
          <w:sz w:val="24"/>
          <w:szCs w:val="24"/>
        </w:rPr>
        <w:t>tervise infosüsteemi.</w:t>
      </w:r>
      <w:r w:rsidRPr="008B5D9D">
        <w:rPr>
          <w:rFonts w:ascii="Times New Roman" w:hAnsi="Times New Roman" w:cs="Times New Roman"/>
          <w:sz w:val="24"/>
          <w:szCs w:val="24"/>
        </w:rPr>
        <w:t xml:space="preserve"> </w:t>
      </w:r>
    </w:p>
    <w:p w14:paraId="467C0F9A" w14:textId="77777777" w:rsidR="00E27B23" w:rsidRPr="008B5D9D" w:rsidRDefault="00E27B23" w:rsidP="008B5D9D">
      <w:pPr>
        <w:spacing w:after="0" w:line="240" w:lineRule="auto"/>
        <w:jc w:val="both"/>
        <w:rPr>
          <w:rFonts w:ascii="Times New Roman" w:hAnsi="Times New Roman" w:cs="Times New Roman"/>
          <w:sz w:val="24"/>
          <w:szCs w:val="24"/>
        </w:rPr>
      </w:pPr>
    </w:p>
    <w:p w14:paraId="206F6AAD" w14:textId="77777777" w:rsidR="00E27B23" w:rsidRDefault="00E27B23" w:rsidP="00BB1913">
      <w:pPr>
        <w:spacing w:after="0" w:line="240" w:lineRule="auto"/>
        <w:jc w:val="both"/>
        <w:rPr>
          <w:rFonts w:ascii="Times New Roman" w:hAnsi="Times New Roman" w:cs="Times New Roman"/>
          <w:sz w:val="24"/>
          <w:szCs w:val="24"/>
        </w:rPr>
      </w:pPr>
      <w:r w:rsidRPr="008B5D9D">
        <w:rPr>
          <w:rFonts w:ascii="Times New Roman" w:hAnsi="Times New Roman" w:cs="Times New Roman"/>
          <w:sz w:val="24"/>
          <w:szCs w:val="24"/>
        </w:rPr>
        <w:t>(2) Käesoleva paragrahvi lõike 1 punktis 1 nimetatud juhul töötleb kohaliku omavalitsuse üksus järgmisi isikuandmeid:</w:t>
      </w:r>
    </w:p>
    <w:p w14:paraId="373A30A3" w14:textId="4D392579" w:rsidR="00550330" w:rsidRDefault="00E27B23" w:rsidP="00BE31D1">
      <w:pPr>
        <w:spacing w:after="0" w:line="240" w:lineRule="auto"/>
        <w:jc w:val="both"/>
        <w:rPr>
          <w:rFonts w:ascii="Times New Roman" w:eastAsia="Times New Roman" w:hAnsi="Times New Roman" w:cs="Times New Roman"/>
          <w:color w:val="202020"/>
          <w:sz w:val="24"/>
          <w:szCs w:val="24"/>
          <w:lang w:eastAsia="et-EE"/>
        </w:rPr>
      </w:pPr>
      <w:r w:rsidRPr="008B5D9D">
        <w:rPr>
          <w:rFonts w:ascii="Times New Roman" w:hAnsi="Times New Roman" w:cs="Times New Roman"/>
          <w:sz w:val="24"/>
          <w:szCs w:val="24"/>
        </w:rPr>
        <w:t>1) lapse</w:t>
      </w:r>
      <w:r>
        <w:rPr>
          <w:rFonts w:ascii="Times New Roman" w:hAnsi="Times New Roman" w:cs="Times New Roman"/>
          <w:sz w:val="24"/>
          <w:szCs w:val="24"/>
        </w:rPr>
        <w:t xml:space="preserve"> </w:t>
      </w:r>
      <w:r w:rsidR="00BE31D1">
        <w:rPr>
          <w:rFonts w:ascii="Times New Roman" w:hAnsi="Times New Roman" w:cs="Times New Roman"/>
          <w:sz w:val="24"/>
          <w:szCs w:val="24"/>
        </w:rPr>
        <w:t>üldandmed;</w:t>
      </w:r>
      <w:r w:rsidR="00BE31D1" w:rsidRPr="008B5D9D" w:rsidDel="00BE31D1">
        <w:rPr>
          <w:rFonts w:ascii="Times New Roman" w:hAnsi="Times New Roman" w:cs="Times New Roman"/>
          <w:sz w:val="24"/>
          <w:szCs w:val="24"/>
        </w:rPr>
        <w:t xml:space="preserve"> </w:t>
      </w:r>
    </w:p>
    <w:p w14:paraId="5281B60F" w14:textId="584AF061" w:rsidR="00550330" w:rsidRDefault="006C5D9B" w:rsidP="003E7744">
      <w:pPr>
        <w:spacing w:after="0" w:line="240" w:lineRule="auto"/>
        <w:jc w:val="both"/>
        <w:rPr>
          <w:rFonts w:ascii="Times New Roman" w:eastAsia="Times New Roman" w:hAnsi="Times New Roman" w:cs="Times New Roman"/>
          <w:color w:val="202020"/>
          <w:sz w:val="24"/>
          <w:szCs w:val="24"/>
          <w:lang w:eastAsia="et-EE"/>
        </w:rPr>
      </w:pPr>
      <w:r>
        <w:rPr>
          <w:rFonts w:ascii="Times New Roman" w:hAnsi="Times New Roman" w:cs="Times New Roman"/>
          <w:sz w:val="24"/>
          <w:szCs w:val="24"/>
        </w:rPr>
        <w:t>2</w:t>
      </w:r>
      <w:r w:rsidR="00E27B23" w:rsidRPr="008B5D9D">
        <w:rPr>
          <w:rFonts w:ascii="Times New Roman" w:hAnsi="Times New Roman" w:cs="Times New Roman"/>
          <w:sz w:val="24"/>
          <w:szCs w:val="24"/>
        </w:rPr>
        <w:t xml:space="preserve">) info puude raskusastme tuvastamise või mittetuvastamise kohta; </w:t>
      </w:r>
    </w:p>
    <w:p w14:paraId="142D6F33" w14:textId="4DF49D0B" w:rsidR="00550330" w:rsidRDefault="006C5D9B" w:rsidP="003E7744">
      <w:pPr>
        <w:spacing w:after="0" w:line="240" w:lineRule="auto"/>
        <w:jc w:val="both"/>
        <w:rPr>
          <w:rFonts w:ascii="Times New Roman" w:eastAsia="Times New Roman" w:hAnsi="Times New Roman" w:cs="Times New Roman"/>
          <w:color w:val="202020"/>
          <w:sz w:val="24"/>
          <w:szCs w:val="24"/>
          <w:lang w:eastAsia="et-EE"/>
        </w:rPr>
      </w:pPr>
      <w:r>
        <w:rPr>
          <w:rFonts w:ascii="Times New Roman" w:hAnsi="Times New Roman" w:cs="Times New Roman"/>
          <w:sz w:val="24"/>
          <w:szCs w:val="24"/>
        </w:rPr>
        <w:t>3</w:t>
      </w:r>
      <w:r w:rsidR="00E27B23" w:rsidRPr="008B5D9D">
        <w:rPr>
          <w:rFonts w:ascii="Times New Roman" w:hAnsi="Times New Roman" w:cs="Times New Roman"/>
          <w:sz w:val="24"/>
          <w:szCs w:val="24"/>
        </w:rPr>
        <w:t xml:space="preserve">) info harvikhaigusega lapsele puudega lapse sotsiaaltoetuse määramise kohta; </w:t>
      </w:r>
    </w:p>
    <w:p w14:paraId="297A5746" w14:textId="3712AF3B" w:rsidR="00550330" w:rsidRDefault="006C5D9B" w:rsidP="003E7744">
      <w:pPr>
        <w:spacing w:after="0" w:line="240" w:lineRule="auto"/>
        <w:jc w:val="both"/>
        <w:rPr>
          <w:rFonts w:ascii="Times New Roman" w:eastAsia="Times New Roman" w:hAnsi="Times New Roman" w:cs="Times New Roman"/>
          <w:color w:val="202020"/>
          <w:sz w:val="24"/>
          <w:szCs w:val="24"/>
          <w:lang w:eastAsia="et-EE"/>
        </w:rPr>
      </w:pPr>
      <w:r>
        <w:rPr>
          <w:rFonts w:ascii="Times New Roman" w:hAnsi="Times New Roman" w:cs="Times New Roman"/>
          <w:sz w:val="24"/>
          <w:szCs w:val="24"/>
        </w:rPr>
        <w:t>4</w:t>
      </w:r>
      <w:r w:rsidR="00E27B23" w:rsidRPr="008B5D9D">
        <w:rPr>
          <w:rFonts w:ascii="Times New Roman" w:hAnsi="Times New Roman" w:cs="Times New Roman"/>
          <w:sz w:val="24"/>
          <w:szCs w:val="24"/>
        </w:rPr>
        <w:t xml:space="preserve">) puude raskusastme tuvastamise korral puude raskusaste, kestus ja funktsiooni kõrvalekalle; </w:t>
      </w:r>
      <w:r>
        <w:rPr>
          <w:rFonts w:ascii="Times New Roman" w:hAnsi="Times New Roman" w:cs="Times New Roman"/>
          <w:sz w:val="24"/>
          <w:szCs w:val="24"/>
        </w:rPr>
        <w:t>5</w:t>
      </w:r>
      <w:r w:rsidR="00E27B23" w:rsidRPr="008B5D9D">
        <w:rPr>
          <w:rFonts w:ascii="Times New Roman" w:hAnsi="Times New Roman" w:cs="Times New Roman"/>
          <w:sz w:val="24"/>
          <w:szCs w:val="24"/>
        </w:rPr>
        <w:t xml:space="preserve">) vanema või eestkostja nimi ja isikukood või juriidilise isiku registrikood ja kontaktandmed; </w:t>
      </w:r>
      <w:r>
        <w:rPr>
          <w:rFonts w:ascii="Times New Roman" w:hAnsi="Times New Roman" w:cs="Times New Roman"/>
          <w:sz w:val="24"/>
          <w:szCs w:val="24"/>
        </w:rPr>
        <w:t>6</w:t>
      </w:r>
      <w:r w:rsidR="00E27B23" w:rsidRPr="008B5D9D">
        <w:rPr>
          <w:rFonts w:ascii="Times New Roman" w:hAnsi="Times New Roman" w:cs="Times New Roman"/>
          <w:sz w:val="24"/>
          <w:szCs w:val="24"/>
        </w:rPr>
        <w:t xml:space="preserve">) vanema või eestkostja rahvastikuregistrijärgne elukoht ja viibimiskoht; </w:t>
      </w:r>
    </w:p>
    <w:p w14:paraId="6D5C3F9E" w14:textId="62D94120" w:rsidR="00E27B23" w:rsidRDefault="006C5D9B" w:rsidP="008B5D9D">
      <w:pPr>
        <w:spacing w:after="0" w:line="240" w:lineRule="auto"/>
        <w:jc w:val="both"/>
        <w:rPr>
          <w:rFonts w:ascii="Times New Roman" w:eastAsia="Times New Roman" w:hAnsi="Times New Roman" w:cs="Times New Roman"/>
          <w:color w:val="202020"/>
          <w:sz w:val="24"/>
          <w:szCs w:val="24"/>
          <w:lang w:eastAsia="et-EE"/>
        </w:rPr>
      </w:pPr>
      <w:r>
        <w:rPr>
          <w:rFonts w:ascii="Times New Roman" w:hAnsi="Times New Roman" w:cs="Times New Roman"/>
          <w:sz w:val="24"/>
          <w:szCs w:val="24"/>
        </w:rPr>
        <w:t>7</w:t>
      </w:r>
      <w:r w:rsidR="00E27B23" w:rsidRPr="008B5D9D">
        <w:rPr>
          <w:rFonts w:ascii="Times New Roman" w:hAnsi="Times New Roman" w:cs="Times New Roman"/>
          <w:sz w:val="24"/>
          <w:szCs w:val="24"/>
        </w:rPr>
        <w:t>) lapse surmakuupäev.</w:t>
      </w:r>
    </w:p>
    <w:p w14:paraId="392BE956" w14:textId="77777777" w:rsidR="00F80859" w:rsidRPr="003E7744" w:rsidRDefault="00F80859" w:rsidP="00BB1913">
      <w:pPr>
        <w:spacing w:after="0" w:line="240" w:lineRule="auto"/>
        <w:jc w:val="both"/>
        <w:rPr>
          <w:rFonts w:ascii="Times New Roman" w:eastAsia="Times New Roman" w:hAnsi="Times New Roman" w:cs="Times New Roman"/>
          <w:color w:val="202020"/>
          <w:sz w:val="24"/>
          <w:szCs w:val="24"/>
          <w:lang w:eastAsia="et-EE"/>
        </w:rPr>
      </w:pPr>
    </w:p>
    <w:p w14:paraId="2AEE0C0B" w14:textId="77777777" w:rsidR="00E27B23" w:rsidRDefault="00E27B23" w:rsidP="003E7744">
      <w:pPr>
        <w:spacing w:after="0" w:line="240" w:lineRule="auto"/>
        <w:jc w:val="both"/>
        <w:rPr>
          <w:rFonts w:ascii="Times New Roman" w:hAnsi="Times New Roman" w:cs="Times New Roman"/>
          <w:sz w:val="24"/>
          <w:szCs w:val="24"/>
        </w:rPr>
      </w:pPr>
      <w:r w:rsidRPr="008B5D9D">
        <w:rPr>
          <w:rFonts w:ascii="Times New Roman" w:hAnsi="Times New Roman" w:cs="Times New Roman"/>
          <w:sz w:val="24"/>
          <w:szCs w:val="24"/>
        </w:rPr>
        <w:lastRenderedPageBreak/>
        <w:t xml:space="preserve">(3) Käesoleva paragrahvi lõike 1 punktis 2 nimetatud juhul töötleb kohaliku omavalitsuse üksus järgmisi isikuandmeid: </w:t>
      </w:r>
    </w:p>
    <w:p w14:paraId="320F3F48" w14:textId="737F4BCF" w:rsidR="00550330" w:rsidRDefault="008B5D9D" w:rsidP="00BB7D6D">
      <w:pPr>
        <w:spacing w:after="0" w:line="240" w:lineRule="auto"/>
        <w:jc w:val="both"/>
        <w:rPr>
          <w:rFonts w:ascii="Times New Roman" w:eastAsia="Times New Roman" w:hAnsi="Times New Roman" w:cs="Times New Roman"/>
          <w:color w:val="202020"/>
          <w:sz w:val="24"/>
          <w:szCs w:val="24"/>
          <w:lang w:eastAsia="et-EE"/>
        </w:rPr>
      </w:pPr>
      <w:r w:rsidRPr="008B5D9D">
        <w:rPr>
          <w:rFonts w:ascii="Times New Roman" w:hAnsi="Times New Roman" w:cs="Times New Roman"/>
          <w:sz w:val="24"/>
          <w:szCs w:val="24"/>
        </w:rPr>
        <w:t xml:space="preserve">1) lapse </w:t>
      </w:r>
      <w:r w:rsidR="00BB7D6D">
        <w:rPr>
          <w:rFonts w:ascii="Times New Roman" w:hAnsi="Times New Roman" w:cs="Times New Roman"/>
          <w:sz w:val="24"/>
          <w:szCs w:val="24"/>
        </w:rPr>
        <w:t>üldandmed</w:t>
      </w:r>
      <w:r w:rsidRPr="008B5D9D">
        <w:rPr>
          <w:rFonts w:ascii="Times New Roman" w:hAnsi="Times New Roman" w:cs="Times New Roman"/>
          <w:sz w:val="24"/>
          <w:szCs w:val="24"/>
        </w:rPr>
        <w:t xml:space="preserve">; </w:t>
      </w:r>
    </w:p>
    <w:p w14:paraId="04D8BB86" w14:textId="2F095E43" w:rsidR="00C30054" w:rsidRDefault="00694D9A" w:rsidP="008B5D9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E27B23" w:rsidRPr="008B5D9D">
        <w:rPr>
          <w:rFonts w:ascii="Times New Roman" w:hAnsi="Times New Roman" w:cs="Times New Roman"/>
          <w:sz w:val="24"/>
          <w:szCs w:val="24"/>
        </w:rPr>
        <w:t xml:space="preserve">) vanema või eestkostja nimi ja isikukood või juriidilise isiku registrikood ja kontaktandmed; </w:t>
      </w:r>
      <w:r>
        <w:rPr>
          <w:rFonts w:ascii="Times New Roman" w:hAnsi="Times New Roman" w:cs="Times New Roman"/>
          <w:sz w:val="24"/>
          <w:szCs w:val="24"/>
        </w:rPr>
        <w:t>3</w:t>
      </w:r>
      <w:r w:rsidR="00E27B23" w:rsidRPr="008B5D9D">
        <w:rPr>
          <w:rFonts w:ascii="Times New Roman" w:hAnsi="Times New Roman" w:cs="Times New Roman"/>
          <w:sz w:val="24"/>
          <w:szCs w:val="24"/>
        </w:rPr>
        <w:t>) vanema või eestkostja rahvastikuregistrijärgne elukoht ja viibimiskoht</w:t>
      </w:r>
      <w:r w:rsidR="00407745">
        <w:rPr>
          <w:rFonts w:ascii="Times New Roman" w:hAnsi="Times New Roman" w:cs="Times New Roman"/>
          <w:sz w:val="24"/>
          <w:szCs w:val="24"/>
        </w:rPr>
        <w:t>;</w:t>
      </w:r>
    </w:p>
    <w:p w14:paraId="541FD3E9" w14:textId="517F0995" w:rsidR="00C30054" w:rsidRDefault="00694D9A" w:rsidP="008B5D9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6C5D9B">
        <w:rPr>
          <w:rFonts w:ascii="Times New Roman" w:hAnsi="Times New Roman" w:cs="Times New Roman"/>
          <w:sz w:val="24"/>
          <w:szCs w:val="24"/>
        </w:rPr>
        <w:t xml:space="preserve">) </w:t>
      </w:r>
      <w:r w:rsidR="00407745">
        <w:rPr>
          <w:rFonts w:ascii="Times New Roman" w:hAnsi="Times New Roman" w:cs="Times New Roman"/>
          <w:sz w:val="24"/>
          <w:szCs w:val="24"/>
        </w:rPr>
        <w:t>lapse surmakuupäev.</w:t>
      </w:r>
    </w:p>
    <w:p w14:paraId="0287F408" w14:textId="77777777" w:rsidR="00407745" w:rsidRDefault="00407745" w:rsidP="008B5D9D">
      <w:pPr>
        <w:spacing w:after="0" w:line="240" w:lineRule="auto"/>
        <w:jc w:val="both"/>
        <w:rPr>
          <w:rFonts w:ascii="Times New Roman" w:hAnsi="Times New Roman" w:cs="Times New Roman"/>
          <w:sz w:val="24"/>
          <w:szCs w:val="24"/>
        </w:rPr>
      </w:pPr>
    </w:p>
    <w:p w14:paraId="3A536C11" w14:textId="08245012" w:rsidR="00E27B23" w:rsidRDefault="00C30054" w:rsidP="008B5D9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00681C19">
        <w:rPr>
          <w:rFonts w:ascii="Times New Roman" w:hAnsi="Times New Roman" w:cs="Times New Roman"/>
          <w:sz w:val="24"/>
          <w:szCs w:val="24"/>
        </w:rPr>
        <w:t xml:space="preserve">Kohaliku omavalitsuse üksus edastab </w:t>
      </w:r>
      <w:r w:rsidR="002A0C4F">
        <w:rPr>
          <w:rFonts w:ascii="Times New Roman" w:hAnsi="Times New Roman" w:cs="Times New Roman"/>
          <w:sz w:val="24"/>
          <w:szCs w:val="24"/>
        </w:rPr>
        <w:t xml:space="preserve">vanema või eestkostja nõusolekul </w:t>
      </w:r>
      <w:r w:rsidR="00521A13">
        <w:rPr>
          <w:rFonts w:ascii="Times New Roman" w:hAnsi="Times New Roman" w:cs="Times New Roman"/>
          <w:sz w:val="24"/>
          <w:szCs w:val="24"/>
        </w:rPr>
        <w:t xml:space="preserve">käesoleva paragrahvi lõike 1 punktis 2 nimetatud lapse </w:t>
      </w:r>
      <w:r w:rsidR="00087455">
        <w:rPr>
          <w:rFonts w:ascii="Times New Roman" w:hAnsi="Times New Roman" w:cs="Times New Roman"/>
          <w:sz w:val="24"/>
          <w:szCs w:val="24"/>
        </w:rPr>
        <w:t xml:space="preserve">kohta andmed </w:t>
      </w:r>
      <w:r w:rsidR="002A0C4F">
        <w:rPr>
          <w:rFonts w:ascii="Times New Roman" w:hAnsi="Times New Roman" w:cs="Times New Roman"/>
          <w:sz w:val="24"/>
          <w:szCs w:val="24"/>
        </w:rPr>
        <w:t>Sotsiaalkindlustusametile puude raskusastme tuvastamiseks.</w:t>
      </w:r>
      <w:r w:rsidR="00E27B23" w:rsidRPr="008B5D9D">
        <w:rPr>
          <w:rFonts w:ascii="Times New Roman" w:hAnsi="Times New Roman" w:cs="Times New Roman"/>
          <w:sz w:val="24"/>
          <w:szCs w:val="24"/>
        </w:rPr>
        <w:t>“;</w:t>
      </w:r>
    </w:p>
    <w:p w14:paraId="74175384" w14:textId="03678452" w:rsidR="00E27B23" w:rsidRPr="00B05084" w:rsidRDefault="00E27B23" w:rsidP="008D0CF9">
      <w:pPr>
        <w:spacing w:after="0" w:line="240" w:lineRule="auto"/>
        <w:jc w:val="both"/>
        <w:rPr>
          <w:rFonts w:ascii="Times New Roman" w:eastAsia="Times New Roman" w:hAnsi="Times New Roman" w:cs="Times New Roman"/>
          <w:color w:val="202020"/>
          <w:sz w:val="24"/>
          <w:szCs w:val="24"/>
          <w:lang w:eastAsia="et-EE"/>
        </w:rPr>
      </w:pPr>
    </w:p>
    <w:p w14:paraId="0664F36F" w14:textId="24FA691F" w:rsidR="0085220F" w:rsidRPr="00432191" w:rsidRDefault="00E27B23" w:rsidP="008D0CF9">
      <w:pPr>
        <w:spacing w:after="0" w:line="240" w:lineRule="auto"/>
        <w:jc w:val="both"/>
        <w:rPr>
          <w:rFonts w:ascii="Times New Roman" w:hAnsi="Times New Roman" w:cs="Times New Roman"/>
          <w:sz w:val="24"/>
          <w:szCs w:val="24"/>
        </w:rPr>
      </w:pPr>
      <w:r w:rsidRPr="00024182">
        <w:rPr>
          <w:rFonts w:ascii="Times New Roman" w:hAnsi="Times New Roman" w:cs="Times New Roman"/>
          <w:b/>
          <w:bCs/>
          <w:sz w:val="24"/>
          <w:szCs w:val="24"/>
        </w:rPr>
        <w:t>1</w:t>
      </w:r>
      <w:r w:rsidR="00780526">
        <w:rPr>
          <w:rFonts w:ascii="Times New Roman" w:hAnsi="Times New Roman" w:cs="Times New Roman"/>
          <w:b/>
          <w:bCs/>
          <w:sz w:val="24"/>
          <w:szCs w:val="24"/>
        </w:rPr>
        <w:t>2</w:t>
      </w:r>
      <w:r w:rsidRPr="00024182">
        <w:rPr>
          <w:rFonts w:ascii="Times New Roman" w:hAnsi="Times New Roman" w:cs="Times New Roman"/>
          <w:b/>
          <w:sz w:val="24"/>
          <w:szCs w:val="24"/>
        </w:rPr>
        <w:t>)</w:t>
      </w:r>
      <w:r>
        <w:rPr>
          <w:rFonts w:ascii="Times New Roman" w:hAnsi="Times New Roman" w:cs="Times New Roman"/>
          <w:sz w:val="24"/>
          <w:szCs w:val="24"/>
        </w:rPr>
        <w:t xml:space="preserve"> </w:t>
      </w:r>
      <w:r w:rsidR="0085220F">
        <w:rPr>
          <w:rFonts w:ascii="Times New Roman" w:hAnsi="Times New Roman" w:cs="Times New Roman"/>
          <w:sz w:val="24"/>
          <w:szCs w:val="24"/>
        </w:rPr>
        <w:t xml:space="preserve">paragrahvi </w:t>
      </w:r>
      <w:r w:rsidR="00432191">
        <w:rPr>
          <w:rFonts w:ascii="Times New Roman" w:hAnsi="Times New Roman" w:cs="Times New Roman"/>
          <w:sz w:val="24"/>
          <w:szCs w:val="24"/>
        </w:rPr>
        <w:t xml:space="preserve">33 </w:t>
      </w:r>
      <w:r w:rsidR="0085220F">
        <w:rPr>
          <w:rFonts w:ascii="Times New Roman" w:hAnsi="Times New Roman" w:cs="Times New Roman"/>
          <w:sz w:val="24"/>
          <w:szCs w:val="24"/>
        </w:rPr>
        <w:t xml:space="preserve">täiendatakse </w:t>
      </w:r>
      <w:r w:rsidR="00432191">
        <w:rPr>
          <w:rFonts w:ascii="Times New Roman" w:hAnsi="Times New Roman" w:cs="Times New Roman"/>
          <w:sz w:val="24"/>
          <w:szCs w:val="24"/>
        </w:rPr>
        <w:t>lõikega 2</w:t>
      </w:r>
      <w:r w:rsidR="00432191">
        <w:rPr>
          <w:rFonts w:ascii="Times New Roman" w:hAnsi="Times New Roman" w:cs="Times New Roman"/>
          <w:sz w:val="24"/>
          <w:szCs w:val="24"/>
          <w:vertAlign w:val="superscript"/>
        </w:rPr>
        <w:t>1</w:t>
      </w:r>
      <w:r w:rsidR="00432191">
        <w:rPr>
          <w:rFonts w:ascii="Times New Roman" w:hAnsi="Times New Roman" w:cs="Times New Roman"/>
          <w:sz w:val="24"/>
          <w:szCs w:val="24"/>
        </w:rPr>
        <w:t xml:space="preserve"> </w:t>
      </w:r>
      <w:r w:rsidR="0085220F">
        <w:rPr>
          <w:rFonts w:ascii="Times New Roman" w:hAnsi="Times New Roman" w:cs="Times New Roman"/>
          <w:sz w:val="24"/>
          <w:szCs w:val="24"/>
        </w:rPr>
        <w:t>järgmises sõnastuses</w:t>
      </w:r>
      <w:r w:rsidR="0085220F" w:rsidRPr="00432191">
        <w:rPr>
          <w:rFonts w:ascii="Times New Roman" w:hAnsi="Times New Roman" w:cs="Times New Roman"/>
          <w:sz w:val="24"/>
          <w:szCs w:val="24"/>
        </w:rPr>
        <w:t>:</w:t>
      </w:r>
    </w:p>
    <w:p w14:paraId="65FA2F0F" w14:textId="77777777" w:rsidR="008D0CF9" w:rsidRDefault="008D0CF9" w:rsidP="008D0CF9">
      <w:pPr>
        <w:spacing w:after="0" w:line="240" w:lineRule="auto"/>
        <w:jc w:val="both"/>
        <w:rPr>
          <w:rFonts w:ascii="Times New Roman" w:hAnsi="Times New Roman" w:cs="Times New Roman"/>
          <w:sz w:val="24"/>
          <w:szCs w:val="24"/>
        </w:rPr>
      </w:pPr>
    </w:p>
    <w:p w14:paraId="2C802BA1" w14:textId="00962C4A" w:rsidR="00432191" w:rsidRPr="00432191" w:rsidRDefault="00432191" w:rsidP="008D0CF9">
      <w:pPr>
        <w:spacing w:after="0" w:line="240" w:lineRule="auto"/>
        <w:jc w:val="both"/>
        <w:rPr>
          <w:rFonts w:ascii="Times New Roman" w:hAnsi="Times New Roman" w:cs="Times New Roman"/>
          <w:sz w:val="24"/>
          <w:szCs w:val="24"/>
        </w:rPr>
      </w:pPr>
      <w:r w:rsidRPr="00432191">
        <w:rPr>
          <w:rFonts w:ascii="Times New Roman" w:hAnsi="Times New Roman" w:cs="Times New Roman"/>
          <w:sz w:val="24"/>
          <w:szCs w:val="24"/>
        </w:rPr>
        <w:t>„(2</w:t>
      </w:r>
      <w:r w:rsidRPr="00432191">
        <w:rPr>
          <w:rFonts w:ascii="Times New Roman" w:hAnsi="Times New Roman" w:cs="Times New Roman"/>
          <w:sz w:val="24"/>
          <w:szCs w:val="24"/>
          <w:vertAlign w:val="superscript"/>
        </w:rPr>
        <w:t>1</w:t>
      </w:r>
      <w:r w:rsidRPr="00432191">
        <w:rPr>
          <w:rFonts w:ascii="Times New Roman" w:hAnsi="Times New Roman" w:cs="Times New Roman"/>
          <w:sz w:val="24"/>
          <w:szCs w:val="24"/>
        </w:rPr>
        <w:t>) Käesoleva paragrahvi lõikes 1 nimetatud otsuse resolut</w:t>
      </w:r>
      <w:r w:rsidR="00852C3D">
        <w:rPr>
          <w:rFonts w:ascii="Times New Roman" w:hAnsi="Times New Roman" w:cs="Times New Roman"/>
          <w:sz w:val="24"/>
          <w:szCs w:val="24"/>
        </w:rPr>
        <w:t>iivosa</w:t>
      </w:r>
      <w:r w:rsidRPr="00432191">
        <w:rPr>
          <w:rFonts w:ascii="Times New Roman" w:hAnsi="Times New Roman" w:cs="Times New Roman"/>
          <w:sz w:val="24"/>
          <w:szCs w:val="24"/>
        </w:rPr>
        <w:t xml:space="preserve"> edastatakse ka teenuseosutajale või muule isikule, kelle juurde perekonnast eraldatud laps ajutiselt paigutatakse.“</w:t>
      </w:r>
      <w:r w:rsidR="00000996">
        <w:rPr>
          <w:rFonts w:ascii="Times New Roman" w:hAnsi="Times New Roman" w:cs="Times New Roman"/>
          <w:sz w:val="24"/>
          <w:szCs w:val="24"/>
        </w:rPr>
        <w:t>;</w:t>
      </w:r>
    </w:p>
    <w:p w14:paraId="553B6E94" w14:textId="77777777" w:rsidR="008D0CF9" w:rsidRDefault="008D0CF9" w:rsidP="008D0CF9">
      <w:pPr>
        <w:spacing w:after="0" w:line="240" w:lineRule="auto"/>
        <w:jc w:val="both"/>
        <w:rPr>
          <w:rFonts w:ascii="Times New Roman" w:hAnsi="Times New Roman" w:cs="Times New Roman"/>
          <w:b/>
          <w:bCs/>
          <w:sz w:val="24"/>
          <w:szCs w:val="24"/>
        </w:rPr>
      </w:pPr>
    </w:p>
    <w:p w14:paraId="60D44736" w14:textId="2ED21AB1" w:rsidR="0085220F" w:rsidRPr="00432191" w:rsidRDefault="00CF04EE" w:rsidP="008D0CF9">
      <w:pPr>
        <w:spacing w:after="0" w:line="240" w:lineRule="auto"/>
        <w:jc w:val="both"/>
        <w:rPr>
          <w:rFonts w:ascii="Times New Roman" w:hAnsi="Times New Roman" w:cs="Times New Roman"/>
          <w:sz w:val="24"/>
          <w:szCs w:val="24"/>
        </w:rPr>
      </w:pPr>
      <w:r w:rsidRPr="00CF04EE">
        <w:rPr>
          <w:rFonts w:ascii="Times New Roman" w:hAnsi="Times New Roman" w:cs="Times New Roman"/>
          <w:b/>
          <w:bCs/>
          <w:sz w:val="24"/>
          <w:szCs w:val="24"/>
        </w:rPr>
        <w:t>1</w:t>
      </w:r>
      <w:r w:rsidR="00780526">
        <w:rPr>
          <w:rFonts w:ascii="Times New Roman" w:hAnsi="Times New Roman" w:cs="Times New Roman"/>
          <w:b/>
          <w:bCs/>
          <w:sz w:val="24"/>
          <w:szCs w:val="24"/>
        </w:rPr>
        <w:t>3</w:t>
      </w:r>
      <w:r w:rsidR="0085220F" w:rsidRPr="00CF04EE">
        <w:rPr>
          <w:rFonts w:ascii="Times New Roman" w:hAnsi="Times New Roman" w:cs="Times New Roman"/>
          <w:b/>
          <w:bCs/>
          <w:sz w:val="24"/>
          <w:szCs w:val="24"/>
        </w:rPr>
        <w:t>)</w:t>
      </w:r>
      <w:r w:rsidR="0085220F" w:rsidRPr="00432191">
        <w:rPr>
          <w:rFonts w:ascii="Times New Roman" w:hAnsi="Times New Roman" w:cs="Times New Roman"/>
          <w:sz w:val="24"/>
          <w:szCs w:val="24"/>
        </w:rPr>
        <w:t xml:space="preserve"> paragrahvi </w:t>
      </w:r>
      <w:r w:rsidR="00432191">
        <w:rPr>
          <w:rFonts w:ascii="Times New Roman" w:hAnsi="Times New Roman" w:cs="Times New Roman"/>
          <w:sz w:val="24"/>
          <w:szCs w:val="24"/>
        </w:rPr>
        <w:t xml:space="preserve">33 </w:t>
      </w:r>
      <w:r w:rsidR="0085220F" w:rsidRPr="00432191">
        <w:rPr>
          <w:rFonts w:ascii="Times New Roman" w:hAnsi="Times New Roman" w:cs="Times New Roman"/>
          <w:sz w:val="24"/>
          <w:szCs w:val="24"/>
        </w:rPr>
        <w:t xml:space="preserve">täiendatakse </w:t>
      </w:r>
      <w:r w:rsidR="00432191">
        <w:rPr>
          <w:rFonts w:ascii="Times New Roman" w:hAnsi="Times New Roman" w:cs="Times New Roman"/>
          <w:sz w:val="24"/>
          <w:szCs w:val="24"/>
        </w:rPr>
        <w:t>lõikega 3</w:t>
      </w:r>
      <w:r w:rsidR="00432191">
        <w:rPr>
          <w:rFonts w:ascii="Times New Roman" w:hAnsi="Times New Roman" w:cs="Times New Roman"/>
          <w:sz w:val="24"/>
          <w:szCs w:val="24"/>
          <w:vertAlign w:val="superscript"/>
        </w:rPr>
        <w:t>1</w:t>
      </w:r>
      <w:r w:rsidR="00432191">
        <w:rPr>
          <w:rFonts w:ascii="Times New Roman" w:hAnsi="Times New Roman" w:cs="Times New Roman"/>
          <w:sz w:val="24"/>
          <w:szCs w:val="24"/>
        </w:rPr>
        <w:t xml:space="preserve"> </w:t>
      </w:r>
      <w:r w:rsidR="0085220F" w:rsidRPr="00432191">
        <w:rPr>
          <w:rFonts w:ascii="Times New Roman" w:hAnsi="Times New Roman" w:cs="Times New Roman"/>
          <w:sz w:val="24"/>
          <w:szCs w:val="24"/>
        </w:rPr>
        <w:t>järgmises sõnastuses:</w:t>
      </w:r>
    </w:p>
    <w:p w14:paraId="33073FA4" w14:textId="77777777" w:rsidR="008D0CF9" w:rsidRDefault="008D0CF9" w:rsidP="008D0CF9">
      <w:pPr>
        <w:spacing w:after="0" w:line="240" w:lineRule="auto"/>
        <w:jc w:val="both"/>
        <w:rPr>
          <w:rFonts w:ascii="Times New Roman" w:hAnsi="Times New Roman" w:cs="Times New Roman"/>
          <w:sz w:val="24"/>
          <w:szCs w:val="24"/>
        </w:rPr>
      </w:pPr>
    </w:p>
    <w:p w14:paraId="2C0776C9" w14:textId="7B40EF80" w:rsidR="00432191" w:rsidRPr="00432191" w:rsidRDefault="00432191" w:rsidP="008D0C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432191">
        <w:rPr>
          <w:rFonts w:ascii="Times New Roman" w:hAnsi="Times New Roman" w:cs="Times New Roman"/>
          <w:sz w:val="24"/>
          <w:szCs w:val="24"/>
        </w:rPr>
        <w:t>(3</w:t>
      </w:r>
      <w:r w:rsidRPr="00432191">
        <w:rPr>
          <w:rFonts w:ascii="Times New Roman" w:hAnsi="Times New Roman" w:cs="Times New Roman"/>
          <w:sz w:val="24"/>
          <w:szCs w:val="24"/>
          <w:vertAlign w:val="superscript"/>
        </w:rPr>
        <w:t>1</w:t>
      </w:r>
      <w:r w:rsidRPr="00432191">
        <w:rPr>
          <w:rFonts w:ascii="Times New Roman" w:hAnsi="Times New Roman" w:cs="Times New Roman"/>
          <w:sz w:val="24"/>
          <w:szCs w:val="24"/>
        </w:rPr>
        <w:t xml:space="preserve">) Isik </w:t>
      </w:r>
      <w:r>
        <w:rPr>
          <w:rFonts w:ascii="Times New Roman" w:hAnsi="Times New Roman" w:cs="Times New Roman"/>
          <w:sz w:val="24"/>
          <w:szCs w:val="24"/>
        </w:rPr>
        <w:t>ja</w:t>
      </w:r>
      <w:r w:rsidRPr="00432191">
        <w:rPr>
          <w:rFonts w:ascii="Times New Roman" w:hAnsi="Times New Roman" w:cs="Times New Roman"/>
          <w:sz w:val="24"/>
          <w:szCs w:val="24"/>
        </w:rPr>
        <w:t xml:space="preserve"> asutus, kellel on hädaohus oleva lapse abivajaduse hindamiseks või lapsele sobiva abi osutamiseks vajalikku teavet ja andmeid, vastab viivitamata lastekaitsetöötaja asjakohasele nõudele teabe ja andmete saamiseks.</w:t>
      </w:r>
      <w:r>
        <w:rPr>
          <w:rFonts w:ascii="Times New Roman" w:hAnsi="Times New Roman" w:cs="Times New Roman"/>
          <w:sz w:val="24"/>
          <w:szCs w:val="24"/>
        </w:rPr>
        <w:t>“</w:t>
      </w:r>
      <w:r w:rsidR="00000996">
        <w:rPr>
          <w:rFonts w:ascii="Times New Roman" w:hAnsi="Times New Roman" w:cs="Times New Roman"/>
          <w:sz w:val="24"/>
          <w:szCs w:val="24"/>
        </w:rPr>
        <w:t>;</w:t>
      </w:r>
    </w:p>
    <w:p w14:paraId="210A12AE" w14:textId="77777777" w:rsidR="008D0CF9" w:rsidRDefault="008D0CF9" w:rsidP="008D0CF9">
      <w:pPr>
        <w:spacing w:after="0" w:line="240" w:lineRule="auto"/>
        <w:jc w:val="both"/>
        <w:rPr>
          <w:rFonts w:ascii="Times New Roman" w:hAnsi="Times New Roman" w:cs="Times New Roman"/>
          <w:b/>
          <w:bCs/>
          <w:sz w:val="24"/>
          <w:szCs w:val="24"/>
        </w:rPr>
      </w:pPr>
    </w:p>
    <w:p w14:paraId="7B612020" w14:textId="62582540" w:rsidR="00432191" w:rsidRDefault="00CF04EE" w:rsidP="008D0CF9">
      <w:pPr>
        <w:spacing w:after="0" w:line="240" w:lineRule="auto"/>
        <w:jc w:val="both"/>
        <w:rPr>
          <w:rFonts w:ascii="Times New Roman" w:hAnsi="Times New Roman" w:cs="Times New Roman"/>
          <w:sz w:val="24"/>
          <w:szCs w:val="24"/>
        </w:rPr>
      </w:pPr>
      <w:r w:rsidRPr="00CF04EE">
        <w:rPr>
          <w:rFonts w:ascii="Times New Roman" w:hAnsi="Times New Roman" w:cs="Times New Roman"/>
          <w:b/>
          <w:bCs/>
          <w:sz w:val="24"/>
          <w:szCs w:val="24"/>
        </w:rPr>
        <w:t>1</w:t>
      </w:r>
      <w:r w:rsidR="00780526">
        <w:rPr>
          <w:rFonts w:ascii="Times New Roman" w:hAnsi="Times New Roman" w:cs="Times New Roman"/>
          <w:b/>
          <w:bCs/>
          <w:sz w:val="24"/>
          <w:szCs w:val="24"/>
        </w:rPr>
        <w:t>4</w:t>
      </w:r>
      <w:r w:rsidR="00432191" w:rsidRPr="00CF04EE">
        <w:rPr>
          <w:rFonts w:ascii="Times New Roman" w:hAnsi="Times New Roman" w:cs="Times New Roman"/>
          <w:b/>
          <w:bCs/>
          <w:sz w:val="24"/>
          <w:szCs w:val="24"/>
        </w:rPr>
        <w:t>)</w:t>
      </w:r>
      <w:r w:rsidR="00432191" w:rsidRPr="00432191">
        <w:rPr>
          <w:rFonts w:ascii="Times New Roman" w:hAnsi="Times New Roman" w:cs="Times New Roman"/>
          <w:sz w:val="24"/>
          <w:szCs w:val="24"/>
        </w:rPr>
        <w:t xml:space="preserve"> </w:t>
      </w:r>
      <w:r w:rsidR="00096A8F">
        <w:rPr>
          <w:rFonts w:ascii="Times New Roman" w:hAnsi="Times New Roman" w:cs="Times New Roman"/>
          <w:sz w:val="24"/>
          <w:szCs w:val="24"/>
        </w:rPr>
        <w:t>seadust täiendatakse 8</w:t>
      </w:r>
      <w:r w:rsidR="00096A8F">
        <w:rPr>
          <w:rFonts w:ascii="Times New Roman" w:hAnsi="Times New Roman" w:cs="Times New Roman"/>
          <w:sz w:val="24"/>
          <w:szCs w:val="24"/>
          <w:vertAlign w:val="superscript"/>
        </w:rPr>
        <w:t>1</w:t>
      </w:r>
      <w:r w:rsidR="005D5465">
        <w:rPr>
          <w:rFonts w:ascii="Times New Roman" w:hAnsi="Times New Roman" w:cs="Times New Roman"/>
          <w:sz w:val="24"/>
          <w:szCs w:val="24"/>
        </w:rPr>
        <w:t>. peatükiga</w:t>
      </w:r>
      <w:r w:rsidR="00096A8F">
        <w:rPr>
          <w:rFonts w:ascii="Times New Roman" w:hAnsi="Times New Roman" w:cs="Times New Roman"/>
          <w:sz w:val="24"/>
          <w:szCs w:val="24"/>
        </w:rPr>
        <w:t xml:space="preserve"> </w:t>
      </w:r>
      <w:r w:rsidR="00432191" w:rsidRPr="00432191">
        <w:rPr>
          <w:rFonts w:ascii="Times New Roman" w:hAnsi="Times New Roman" w:cs="Times New Roman"/>
          <w:sz w:val="24"/>
          <w:szCs w:val="24"/>
        </w:rPr>
        <w:t>järgmises sõnastuses:</w:t>
      </w:r>
    </w:p>
    <w:p w14:paraId="02B3D5C9" w14:textId="77777777" w:rsidR="008D0CF9" w:rsidRDefault="008D0CF9" w:rsidP="008D0CF9">
      <w:pPr>
        <w:spacing w:after="0" w:line="240" w:lineRule="auto"/>
        <w:jc w:val="both"/>
        <w:rPr>
          <w:rFonts w:ascii="Times New Roman" w:hAnsi="Times New Roman" w:cs="Times New Roman"/>
          <w:sz w:val="24"/>
          <w:szCs w:val="24"/>
        </w:rPr>
      </w:pPr>
    </w:p>
    <w:p w14:paraId="1D01855D" w14:textId="2B7D585E" w:rsidR="00096A8F" w:rsidRDefault="00096A8F" w:rsidP="008D0CF9">
      <w:pPr>
        <w:spacing w:after="0" w:line="240" w:lineRule="auto"/>
        <w:jc w:val="center"/>
        <w:rPr>
          <w:rFonts w:ascii="Times New Roman" w:hAnsi="Times New Roman" w:cs="Times New Roman"/>
          <w:b/>
          <w:bCs/>
          <w:sz w:val="24"/>
          <w:szCs w:val="24"/>
        </w:rPr>
      </w:pPr>
      <w:r w:rsidRPr="00096A8F">
        <w:rPr>
          <w:rFonts w:ascii="Times New Roman" w:hAnsi="Times New Roman" w:cs="Times New Roman"/>
          <w:sz w:val="24"/>
          <w:szCs w:val="24"/>
        </w:rPr>
        <w:t>„</w:t>
      </w:r>
      <w:r w:rsidRPr="00096A8F">
        <w:rPr>
          <w:rFonts w:ascii="Times New Roman" w:hAnsi="Times New Roman" w:cs="Times New Roman"/>
          <w:b/>
          <w:bCs/>
          <w:sz w:val="24"/>
          <w:szCs w:val="24"/>
        </w:rPr>
        <w:t>8</w:t>
      </w:r>
      <w:r w:rsidRPr="00096A8F">
        <w:rPr>
          <w:rFonts w:ascii="Times New Roman" w:hAnsi="Times New Roman" w:cs="Times New Roman"/>
          <w:b/>
          <w:bCs/>
          <w:sz w:val="24"/>
          <w:szCs w:val="24"/>
          <w:vertAlign w:val="superscript"/>
        </w:rPr>
        <w:t>1</w:t>
      </w:r>
      <w:r w:rsidRPr="00096A8F">
        <w:rPr>
          <w:rFonts w:ascii="Times New Roman" w:hAnsi="Times New Roman" w:cs="Times New Roman"/>
          <w:b/>
          <w:bCs/>
          <w:sz w:val="24"/>
          <w:szCs w:val="24"/>
        </w:rPr>
        <w:t>. peatükk</w:t>
      </w:r>
    </w:p>
    <w:p w14:paraId="72D01267" w14:textId="4D141515" w:rsidR="00096A8F" w:rsidRPr="00096A8F" w:rsidRDefault="00096A8F" w:rsidP="008D0CF9">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Isikuandmete töötlemine lapse </w:t>
      </w:r>
      <w:r w:rsidR="009B0676">
        <w:rPr>
          <w:rFonts w:ascii="Times New Roman" w:hAnsi="Times New Roman" w:cs="Times New Roman"/>
          <w:b/>
          <w:bCs/>
          <w:sz w:val="24"/>
          <w:szCs w:val="24"/>
        </w:rPr>
        <w:t xml:space="preserve">õiguste ja </w:t>
      </w:r>
      <w:r>
        <w:rPr>
          <w:rFonts w:ascii="Times New Roman" w:hAnsi="Times New Roman" w:cs="Times New Roman"/>
          <w:b/>
          <w:bCs/>
          <w:sz w:val="24"/>
          <w:szCs w:val="24"/>
        </w:rPr>
        <w:t>heaolu tagamise</w:t>
      </w:r>
      <w:r w:rsidR="00B076C8">
        <w:rPr>
          <w:rFonts w:ascii="Times New Roman" w:hAnsi="Times New Roman" w:cs="Times New Roman"/>
          <w:b/>
          <w:bCs/>
          <w:sz w:val="24"/>
          <w:szCs w:val="24"/>
        </w:rPr>
        <w:t>ks</w:t>
      </w:r>
    </w:p>
    <w:p w14:paraId="51816E20" w14:textId="77777777" w:rsidR="008D0CF9" w:rsidRDefault="008D0CF9" w:rsidP="008D0CF9">
      <w:pPr>
        <w:spacing w:after="0" w:line="240" w:lineRule="auto"/>
        <w:jc w:val="both"/>
        <w:rPr>
          <w:rFonts w:ascii="Times New Roman" w:hAnsi="Times New Roman" w:cs="Times New Roman"/>
          <w:b/>
          <w:bCs/>
          <w:sz w:val="24"/>
          <w:szCs w:val="24"/>
        </w:rPr>
      </w:pPr>
    </w:p>
    <w:p w14:paraId="0E3FAB82" w14:textId="03E70A43" w:rsidR="00096A8F" w:rsidRPr="00096A8F" w:rsidRDefault="00096A8F" w:rsidP="008D0CF9">
      <w:pPr>
        <w:spacing w:after="0" w:line="240" w:lineRule="auto"/>
        <w:jc w:val="both"/>
        <w:rPr>
          <w:rFonts w:ascii="Times New Roman" w:hAnsi="Times New Roman" w:cs="Times New Roman"/>
          <w:sz w:val="24"/>
          <w:szCs w:val="24"/>
        </w:rPr>
      </w:pPr>
      <w:r w:rsidRPr="00096A8F">
        <w:rPr>
          <w:rFonts w:ascii="Times New Roman" w:hAnsi="Times New Roman" w:cs="Times New Roman"/>
          <w:b/>
          <w:bCs/>
          <w:sz w:val="24"/>
          <w:szCs w:val="24"/>
        </w:rPr>
        <w:t xml:space="preserve">§ </w:t>
      </w:r>
      <w:r w:rsidR="00720055">
        <w:rPr>
          <w:rFonts w:ascii="Times New Roman" w:hAnsi="Times New Roman" w:cs="Times New Roman"/>
          <w:b/>
          <w:bCs/>
          <w:sz w:val="24"/>
          <w:szCs w:val="24"/>
        </w:rPr>
        <w:t>34</w:t>
      </w:r>
      <w:r w:rsidR="00720055">
        <w:rPr>
          <w:rFonts w:ascii="Times New Roman" w:hAnsi="Times New Roman" w:cs="Times New Roman"/>
          <w:b/>
          <w:bCs/>
          <w:sz w:val="24"/>
          <w:szCs w:val="24"/>
          <w:vertAlign w:val="superscript"/>
        </w:rPr>
        <w:t>2</w:t>
      </w:r>
      <w:r w:rsidRPr="00096A8F">
        <w:rPr>
          <w:rFonts w:ascii="Times New Roman" w:hAnsi="Times New Roman" w:cs="Times New Roman"/>
          <w:b/>
          <w:bCs/>
          <w:sz w:val="24"/>
          <w:szCs w:val="24"/>
        </w:rPr>
        <w:t>. Isikuandmete töötlemine kohaliku omavalitsuse üksuses ja Sotsiaalkindlustusametis</w:t>
      </w:r>
    </w:p>
    <w:p w14:paraId="2A58BB41" w14:textId="77777777" w:rsidR="008D0CF9" w:rsidRDefault="008D0CF9" w:rsidP="008D0CF9">
      <w:pPr>
        <w:spacing w:after="0" w:line="240" w:lineRule="auto"/>
        <w:jc w:val="both"/>
        <w:rPr>
          <w:rFonts w:ascii="Times New Roman" w:hAnsi="Times New Roman" w:cs="Times New Roman"/>
          <w:sz w:val="24"/>
          <w:szCs w:val="24"/>
        </w:rPr>
      </w:pPr>
    </w:p>
    <w:p w14:paraId="3BA3636F" w14:textId="61B1A0DD" w:rsidR="00096A8F" w:rsidRPr="00096A8F" w:rsidRDefault="00096A8F" w:rsidP="008D0CF9">
      <w:pPr>
        <w:spacing w:after="0" w:line="240" w:lineRule="auto"/>
        <w:jc w:val="both"/>
        <w:rPr>
          <w:rFonts w:ascii="Times New Roman" w:hAnsi="Times New Roman" w:cs="Times New Roman"/>
          <w:sz w:val="24"/>
          <w:szCs w:val="24"/>
        </w:rPr>
      </w:pPr>
      <w:r w:rsidRPr="00096A8F">
        <w:rPr>
          <w:rFonts w:ascii="Times New Roman" w:hAnsi="Times New Roman" w:cs="Times New Roman"/>
          <w:sz w:val="24"/>
          <w:szCs w:val="24"/>
        </w:rPr>
        <w:t>(1</w:t>
      </w:r>
      <w:r w:rsidRPr="009A0438">
        <w:rPr>
          <w:rFonts w:ascii="Times New Roman" w:hAnsi="Times New Roman" w:cs="Times New Roman"/>
          <w:sz w:val="24"/>
          <w:szCs w:val="24"/>
        </w:rPr>
        <w:t>) Kohaliku</w:t>
      </w:r>
      <w:r w:rsidRPr="00096A8F">
        <w:rPr>
          <w:rFonts w:ascii="Times New Roman" w:hAnsi="Times New Roman" w:cs="Times New Roman"/>
          <w:sz w:val="24"/>
          <w:szCs w:val="24"/>
        </w:rPr>
        <w:t xml:space="preserve"> omavalitsuse üksusel on käesoleva </w:t>
      </w:r>
      <w:r w:rsidRPr="009A0438">
        <w:rPr>
          <w:rFonts w:ascii="Times New Roman" w:hAnsi="Times New Roman" w:cs="Times New Roman"/>
          <w:sz w:val="24"/>
          <w:szCs w:val="24"/>
        </w:rPr>
        <w:t>seaduse § 17 lõike 1 punktis 3 nimetatud</w:t>
      </w:r>
      <w:r w:rsidRPr="00096A8F">
        <w:rPr>
          <w:rFonts w:ascii="Times New Roman" w:hAnsi="Times New Roman" w:cs="Times New Roman"/>
          <w:sz w:val="24"/>
          <w:szCs w:val="24"/>
        </w:rPr>
        <w:t xml:space="preserve"> ülesande täitmiseks õigus töödelda lapse, lapsevanema</w:t>
      </w:r>
      <w:r w:rsidR="00357EF4">
        <w:rPr>
          <w:rFonts w:ascii="Times New Roman" w:hAnsi="Times New Roman" w:cs="Times New Roman"/>
          <w:sz w:val="24"/>
          <w:szCs w:val="24"/>
        </w:rPr>
        <w:t xml:space="preserve"> ja </w:t>
      </w:r>
      <w:r w:rsidRPr="00096A8F">
        <w:rPr>
          <w:rFonts w:ascii="Times New Roman" w:hAnsi="Times New Roman" w:cs="Times New Roman"/>
          <w:sz w:val="24"/>
          <w:szCs w:val="24"/>
        </w:rPr>
        <w:t>last kasvatava isiku</w:t>
      </w:r>
      <w:r w:rsidR="00357EF4">
        <w:rPr>
          <w:rFonts w:ascii="Times New Roman" w:hAnsi="Times New Roman" w:cs="Times New Roman"/>
          <w:sz w:val="24"/>
          <w:szCs w:val="24"/>
        </w:rPr>
        <w:t xml:space="preserve"> ning</w:t>
      </w:r>
      <w:r w:rsidRPr="00096A8F">
        <w:rPr>
          <w:rFonts w:ascii="Times New Roman" w:hAnsi="Times New Roman" w:cs="Times New Roman"/>
          <w:sz w:val="24"/>
          <w:szCs w:val="24"/>
        </w:rPr>
        <w:t xml:space="preserve"> lapse perekonna ja leibkonna liikme isikuandmeid, sealhulgas eriliiki isikuandmeid, mis on vajalikud lapse abivajaduse hindamiseks </w:t>
      </w:r>
      <w:r w:rsidR="00713ACE">
        <w:rPr>
          <w:rFonts w:ascii="Times New Roman" w:hAnsi="Times New Roman" w:cs="Times New Roman"/>
          <w:sz w:val="24"/>
          <w:szCs w:val="24"/>
        </w:rPr>
        <w:t>ja</w:t>
      </w:r>
      <w:r w:rsidRPr="00096A8F">
        <w:rPr>
          <w:rFonts w:ascii="Times New Roman" w:hAnsi="Times New Roman" w:cs="Times New Roman"/>
          <w:sz w:val="24"/>
          <w:szCs w:val="24"/>
        </w:rPr>
        <w:t xml:space="preserve"> sobiva abi osutamiseks.</w:t>
      </w:r>
    </w:p>
    <w:p w14:paraId="2CEBE482" w14:textId="77777777" w:rsidR="008D0CF9" w:rsidRDefault="008D0CF9" w:rsidP="008D0CF9">
      <w:pPr>
        <w:spacing w:after="0" w:line="240" w:lineRule="auto"/>
        <w:jc w:val="both"/>
        <w:rPr>
          <w:rFonts w:ascii="Times New Roman" w:hAnsi="Times New Roman" w:cs="Times New Roman"/>
          <w:sz w:val="24"/>
          <w:szCs w:val="24"/>
        </w:rPr>
      </w:pPr>
    </w:p>
    <w:p w14:paraId="3DF3D28B" w14:textId="2FA32300" w:rsidR="00444B1D" w:rsidRPr="00444B1D" w:rsidRDefault="00096A8F" w:rsidP="008D0CF9">
      <w:pPr>
        <w:spacing w:after="0" w:line="240" w:lineRule="auto"/>
        <w:jc w:val="both"/>
        <w:rPr>
          <w:rFonts w:ascii="Times New Roman" w:hAnsi="Times New Roman" w:cs="Times New Roman"/>
          <w:sz w:val="24"/>
          <w:szCs w:val="24"/>
        </w:rPr>
      </w:pPr>
      <w:r w:rsidRPr="00096A8F">
        <w:rPr>
          <w:rFonts w:ascii="Times New Roman" w:hAnsi="Times New Roman" w:cs="Times New Roman"/>
          <w:sz w:val="24"/>
          <w:szCs w:val="24"/>
        </w:rPr>
        <w:t xml:space="preserve">(2) </w:t>
      </w:r>
      <w:r w:rsidR="00C607E0">
        <w:rPr>
          <w:rFonts w:ascii="Times New Roman" w:hAnsi="Times New Roman" w:cs="Times New Roman"/>
          <w:sz w:val="24"/>
          <w:szCs w:val="24"/>
        </w:rPr>
        <w:t>Käesoleva paragrahvi lõike 1 alusel töödeldavad l</w:t>
      </w:r>
      <w:r w:rsidR="00444B1D" w:rsidRPr="00444B1D">
        <w:rPr>
          <w:rFonts w:ascii="Times New Roman" w:hAnsi="Times New Roman" w:cs="Times New Roman"/>
          <w:sz w:val="24"/>
          <w:szCs w:val="24"/>
        </w:rPr>
        <w:t>apse isikuandmed on:</w:t>
      </w:r>
    </w:p>
    <w:p w14:paraId="4DE0EA19" w14:textId="37250C41" w:rsidR="00444B1D" w:rsidRPr="00444B1D" w:rsidRDefault="00444B1D" w:rsidP="008D0CF9">
      <w:pPr>
        <w:spacing w:after="0" w:line="240" w:lineRule="auto"/>
        <w:jc w:val="both"/>
        <w:rPr>
          <w:rFonts w:ascii="Times New Roman" w:hAnsi="Times New Roman" w:cs="Times New Roman"/>
          <w:sz w:val="24"/>
          <w:szCs w:val="24"/>
        </w:rPr>
      </w:pPr>
      <w:r w:rsidRPr="00444B1D">
        <w:rPr>
          <w:rFonts w:ascii="Times New Roman" w:hAnsi="Times New Roman" w:cs="Times New Roman"/>
          <w:sz w:val="24"/>
          <w:szCs w:val="24"/>
        </w:rPr>
        <w:t xml:space="preserve">1) </w:t>
      </w:r>
      <w:r w:rsidR="00AF3354">
        <w:rPr>
          <w:rFonts w:ascii="Times New Roman" w:hAnsi="Times New Roman" w:cs="Times New Roman"/>
          <w:sz w:val="24"/>
          <w:szCs w:val="24"/>
        </w:rPr>
        <w:t>üldandmed</w:t>
      </w:r>
      <w:r w:rsidRPr="00444B1D">
        <w:rPr>
          <w:rFonts w:ascii="Times New Roman" w:hAnsi="Times New Roman" w:cs="Times New Roman"/>
          <w:sz w:val="24"/>
          <w:szCs w:val="24"/>
        </w:rPr>
        <w:t xml:space="preserve">; </w:t>
      </w:r>
    </w:p>
    <w:p w14:paraId="4881A57C" w14:textId="2CF11CDA" w:rsidR="00444B1D" w:rsidRPr="00444B1D" w:rsidRDefault="00444B1D" w:rsidP="008D0CF9">
      <w:pPr>
        <w:spacing w:after="0" w:line="240" w:lineRule="auto"/>
        <w:jc w:val="both"/>
        <w:rPr>
          <w:rFonts w:ascii="Times New Roman" w:hAnsi="Times New Roman" w:cs="Times New Roman"/>
          <w:sz w:val="24"/>
          <w:szCs w:val="24"/>
        </w:rPr>
      </w:pPr>
      <w:r w:rsidRPr="00444B1D">
        <w:rPr>
          <w:rFonts w:ascii="Times New Roman" w:hAnsi="Times New Roman" w:cs="Times New Roman"/>
          <w:sz w:val="24"/>
          <w:szCs w:val="24"/>
        </w:rPr>
        <w:t xml:space="preserve">2) </w:t>
      </w:r>
      <w:r w:rsidR="00E374FB">
        <w:rPr>
          <w:rFonts w:ascii="Times New Roman" w:hAnsi="Times New Roman" w:cs="Times New Roman"/>
          <w:sz w:val="24"/>
          <w:szCs w:val="24"/>
        </w:rPr>
        <w:t xml:space="preserve">andmed </w:t>
      </w:r>
      <w:r w:rsidRPr="00444B1D">
        <w:rPr>
          <w:rFonts w:ascii="Times New Roman" w:hAnsi="Times New Roman" w:cs="Times New Roman"/>
          <w:sz w:val="24"/>
          <w:szCs w:val="24"/>
        </w:rPr>
        <w:t>lapse perekonna ja leibkonna koosseis</w:t>
      </w:r>
      <w:r w:rsidR="00186DC9">
        <w:rPr>
          <w:rFonts w:ascii="Times New Roman" w:hAnsi="Times New Roman" w:cs="Times New Roman"/>
          <w:sz w:val="24"/>
          <w:szCs w:val="24"/>
        </w:rPr>
        <w:t>u</w:t>
      </w:r>
      <w:r w:rsidR="00357EF4">
        <w:rPr>
          <w:rFonts w:ascii="Times New Roman" w:hAnsi="Times New Roman" w:cs="Times New Roman"/>
          <w:sz w:val="24"/>
          <w:szCs w:val="24"/>
        </w:rPr>
        <w:t>,</w:t>
      </w:r>
      <w:r w:rsidR="00BC75D8">
        <w:rPr>
          <w:rFonts w:ascii="Times New Roman" w:hAnsi="Times New Roman" w:cs="Times New Roman"/>
          <w:sz w:val="24"/>
          <w:szCs w:val="24"/>
        </w:rPr>
        <w:t xml:space="preserve"> suhete</w:t>
      </w:r>
      <w:r w:rsidRPr="00444B1D">
        <w:rPr>
          <w:rFonts w:ascii="Times New Roman" w:hAnsi="Times New Roman" w:cs="Times New Roman"/>
          <w:sz w:val="24"/>
          <w:szCs w:val="24"/>
        </w:rPr>
        <w:t xml:space="preserve"> ning sotsiaal</w:t>
      </w:r>
      <w:r w:rsidR="00186DC9">
        <w:rPr>
          <w:rFonts w:ascii="Times New Roman" w:hAnsi="Times New Roman" w:cs="Times New Roman"/>
          <w:sz w:val="24"/>
          <w:szCs w:val="24"/>
        </w:rPr>
        <w:t>se</w:t>
      </w:r>
      <w:r w:rsidRPr="00444B1D">
        <w:rPr>
          <w:rFonts w:ascii="Times New Roman" w:hAnsi="Times New Roman" w:cs="Times New Roman"/>
          <w:sz w:val="24"/>
          <w:szCs w:val="24"/>
        </w:rPr>
        <w:t xml:space="preserve"> võrgustik</w:t>
      </w:r>
      <w:r w:rsidR="00E374FB">
        <w:rPr>
          <w:rFonts w:ascii="Times New Roman" w:hAnsi="Times New Roman" w:cs="Times New Roman"/>
          <w:sz w:val="24"/>
          <w:szCs w:val="24"/>
        </w:rPr>
        <w:t>u kohta</w:t>
      </w:r>
      <w:r w:rsidRPr="00444B1D">
        <w:rPr>
          <w:rFonts w:ascii="Times New Roman" w:hAnsi="Times New Roman" w:cs="Times New Roman"/>
          <w:sz w:val="24"/>
          <w:szCs w:val="24"/>
        </w:rPr>
        <w:t>;</w:t>
      </w:r>
    </w:p>
    <w:p w14:paraId="4C3D164F" w14:textId="77777777" w:rsidR="00713ACE" w:rsidRDefault="00444B1D" w:rsidP="008D0CF9">
      <w:pPr>
        <w:spacing w:after="0" w:line="240" w:lineRule="auto"/>
        <w:jc w:val="both"/>
        <w:rPr>
          <w:rFonts w:ascii="Times New Roman" w:hAnsi="Times New Roman" w:cs="Times New Roman"/>
          <w:sz w:val="24"/>
          <w:szCs w:val="24"/>
        </w:rPr>
      </w:pPr>
      <w:r w:rsidRPr="00444B1D">
        <w:rPr>
          <w:rFonts w:ascii="Times New Roman" w:hAnsi="Times New Roman" w:cs="Times New Roman"/>
          <w:sz w:val="24"/>
          <w:szCs w:val="24"/>
        </w:rPr>
        <w:t>3) andmed lapse elutingimuste ning majandusliku ja sotsiaalse toimetuleku kohta;</w:t>
      </w:r>
    </w:p>
    <w:p w14:paraId="61D3BEC1" w14:textId="79085C1D" w:rsidR="00444B1D" w:rsidRPr="00444B1D" w:rsidRDefault="00444B1D" w:rsidP="008D0CF9">
      <w:pPr>
        <w:spacing w:after="0" w:line="240" w:lineRule="auto"/>
        <w:jc w:val="both"/>
        <w:rPr>
          <w:rFonts w:ascii="Times New Roman" w:hAnsi="Times New Roman" w:cs="Times New Roman"/>
          <w:sz w:val="24"/>
          <w:szCs w:val="24"/>
        </w:rPr>
      </w:pPr>
      <w:r w:rsidRPr="00444B1D">
        <w:rPr>
          <w:rFonts w:ascii="Times New Roman" w:hAnsi="Times New Roman" w:cs="Times New Roman"/>
          <w:sz w:val="24"/>
          <w:szCs w:val="24"/>
        </w:rPr>
        <w:t xml:space="preserve">4) </w:t>
      </w:r>
      <w:r w:rsidR="00CC4010">
        <w:rPr>
          <w:rFonts w:ascii="Times New Roman" w:hAnsi="Times New Roman" w:cs="Times New Roman"/>
          <w:sz w:val="24"/>
          <w:szCs w:val="24"/>
        </w:rPr>
        <w:t>t</w:t>
      </w:r>
      <w:r w:rsidR="00CC4010" w:rsidRPr="00632B1B">
        <w:rPr>
          <w:rFonts w:ascii="Times New Roman" w:hAnsi="Times New Roman" w:cs="Times New Roman"/>
          <w:sz w:val="24"/>
          <w:szCs w:val="24"/>
        </w:rPr>
        <w:t>ervis</w:t>
      </w:r>
      <w:r w:rsidR="00CC4010">
        <w:rPr>
          <w:rFonts w:ascii="Times New Roman" w:hAnsi="Times New Roman" w:cs="Times New Roman"/>
          <w:sz w:val="24"/>
          <w:szCs w:val="24"/>
        </w:rPr>
        <w:t>eandmed</w:t>
      </w:r>
      <w:r w:rsidR="00CC4010" w:rsidRPr="00632B1B">
        <w:rPr>
          <w:rFonts w:ascii="Times New Roman" w:hAnsi="Times New Roman" w:cs="Times New Roman"/>
          <w:sz w:val="24"/>
          <w:szCs w:val="24"/>
        </w:rPr>
        <w:t>, mis annavad teavet lapse võimaliku abivajaduse</w:t>
      </w:r>
      <w:r w:rsidR="00CC4010">
        <w:rPr>
          <w:rFonts w:ascii="Times New Roman" w:hAnsi="Times New Roman" w:cs="Times New Roman"/>
          <w:sz w:val="24"/>
          <w:szCs w:val="24"/>
        </w:rPr>
        <w:t xml:space="preserve"> kohta</w:t>
      </w:r>
      <w:r w:rsidR="00CC4010" w:rsidRPr="00632B1B">
        <w:rPr>
          <w:rFonts w:ascii="Times New Roman" w:hAnsi="Times New Roman" w:cs="Times New Roman"/>
          <w:sz w:val="24"/>
          <w:szCs w:val="24"/>
        </w:rPr>
        <w:t xml:space="preserve">, </w:t>
      </w:r>
      <w:r w:rsidR="00CC4010">
        <w:rPr>
          <w:rFonts w:ascii="Times New Roman" w:hAnsi="Times New Roman" w:cs="Times New Roman"/>
          <w:sz w:val="24"/>
          <w:szCs w:val="24"/>
        </w:rPr>
        <w:t xml:space="preserve">eelkõige </w:t>
      </w:r>
      <w:r w:rsidRPr="00444B1D">
        <w:rPr>
          <w:rFonts w:ascii="Times New Roman" w:hAnsi="Times New Roman" w:cs="Times New Roman"/>
          <w:sz w:val="24"/>
          <w:szCs w:val="24"/>
        </w:rPr>
        <w:t>lapse arengu, terviseseisundi</w:t>
      </w:r>
      <w:r w:rsidR="00713ACE">
        <w:rPr>
          <w:rFonts w:ascii="Times New Roman" w:hAnsi="Times New Roman" w:cs="Times New Roman"/>
          <w:sz w:val="24"/>
          <w:szCs w:val="24"/>
        </w:rPr>
        <w:t xml:space="preserve"> ja</w:t>
      </w:r>
      <w:r w:rsidRPr="00444B1D">
        <w:rPr>
          <w:rFonts w:ascii="Times New Roman" w:hAnsi="Times New Roman" w:cs="Times New Roman"/>
          <w:sz w:val="24"/>
          <w:szCs w:val="24"/>
        </w:rPr>
        <w:t xml:space="preserve"> -käitumise, traumade ja vigastuste, lapsele määratud ravi</w:t>
      </w:r>
      <w:r w:rsidR="00B0174E">
        <w:rPr>
          <w:rFonts w:ascii="Times New Roman" w:hAnsi="Times New Roman" w:cs="Times New Roman"/>
          <w:sz w:val="24"/>
          <w:szCs w:val="24"/>
        </w:rPr>
        <w:t xml:space="preserve"> </w:t>
      </w:r>
      <w:r w:rsidR="00F93408">
        <w:rPr>
          <w:rFonts w:ascii="Times New Roman" w:hAnsi="Times New Roman" w:cs="Times New Roman"/>
          <w:sz w:val="24"/>
          <w:szCs w:val="24"/>
        </w:rPr>
        <w:t>ja</w:t>
      </w:r>
      <w:r w:rsidRPr="00444B1D">
        <w:rPr>
          <w:rFonts w:ascii="Times New Roman" w:hAnsi="Times New Roman" w:cs="Times New Roman"/>
          <w:sz w:val="24"/>
          <w:szCs w:val="24"/>
        </w:rPr>
        <w:t xml:space="preserve"> selle järgimise ning ambulatoorsetel vastuvõttudel käimise </w:t>
      </w:r>
      <w:r w:rsidR="00CC4010">
        <w:rPr>
          <w:rFonts w:ascii="Times New Roman" w:hAnsi="Times New Roman" w:cs="Times New Roman"/>
          <w:sz w:val="24"/>
          <w:szCs w:val="24"/>
        </w:rPr>
        <w:t>andmed</w:t>
      </w:r>
      <w:r w:rsidRPr="00444B1D">
        <w:rPr>
          <w:rFonts w:ascii="Times New Roman" w:hAnsi="Times New Roman" w:cs="Times New Roman"/>
          <w:sz w:val="24"/>
          <w:szCs w:val="24"/>
        </w:rPr>
        <w:t>;</w:t>
      </w:r>
    </w:p>
    <w:p w14:paraId="1349CECD" w14:textId="77777777" w:rsidR="00444B1D" w:rsidRPr="00444B1D" w:rsidRDefault="00444B1D" w:rsidP="008D0CF9">
      <w:pPr>
        <w:spacing w:after="0" w:line="240" w:lineRule="auto"/>
        <w:jc w:val="both"/>
        <w:rPr>
          <w:rFonts w:ascii="Times New Roman" w:hAnsi="Times New Roman" w:cs="Times New Roman"/>
          <w:sz w:val="24"/>
          <w:szCs w:val="24"/>
        </w:rPr>
      </w:pPr>
      <w:r w:rsidRPr="00444B1D">
        <w:rPr>
          <w:rFonts w:ascii="Times New Roman" w:hAnsi="Times New Roman" w:cs="Times New Roman"/>
          <w:sz w:val="24"/>
          <w:szCs w:val="24"/>
        </w:rPr>
        <w:t>5) andmed lapsele osutatavate sotsiaal-, tervishoiu- ja ohvriabiteenuste kohta koos teenuse liigi, kestuse ja teenuseosutaja isikuga;</w:t>
      </w:r>
    </w:p>
    <w:p w14:paraId="118F5C67" w14:textId="0410A82F" w:rsidR="00444B1D" w:rsidRPr="00444B1D" w:rsidRDefault="00444B1D" w:rsidP="008D0CF9">
      <w:pPr>
        <w:spacing w:after="0" w:line="240" w:lineRule="auto"/>
        <w:jc w:val="both"/>
        <w:rPr>
          <w:rFonts w:ascii="Times New Roman" w:hAnsi="Times New Roman" w:cs="Times New Roman"/>
          <w:sz w:val="24"/>
          <w:szCs w:val="24"/>
        </w:rPr>
      </w:pPr>
      <w:r w:rsidRPr="00444B1D">
        <w:rPr>
          <w:rFonts w:ascii="Times New Roman" w:hAnsi="Times New Roman" w:cs="Times New Roman"/>
          <w:sz w:val="24"/>
          <w:szCs w:val="24"/>
        </w:rPr>
        <w:t xml:space="preserve">6) andmed hariduse omandamise, õpikeskkonnas toimetuleku, hariduslike erivajaduste </w:t>
      </w:r>
      <w:r w:rsidR="00713ACE">
        <w:rPr>
          <w:rFonts w:ascii="Times New Roman" w:hAnsi="Times New Roman" w:cs="Times New Roman"/>
          <w:sz w:val="24"/>
          <w:szCs w:val="24"/>
        </w:rPr>
        <w:t>ja</w:t>
      </w:r>
      <w:r w:rsidRPr="00444B1D">
        <w:rPr>
          <w:rFonts w:ascii="Times New Roman" w:hAnsi="Times New Roman" w:cs="Times New Roman"/>
          <w:sz w:val="24"/>
          <w:szCs w:val="24"/>
        </w:rPr>
        <w:t xml:space="preserve"> tugiteenuste saamise kohta;</w:t>
      </w:r>
    </w:p>
    <w:p w14:paraId="43D88B4C" w14:textId="77777777" w:rsidR="00444B1D" w:rsidRPr="00444B1D" w:rsidRDefault="00444B1D" w:rsidP="008D0CF9">
      <w:pPr>
        <w:spacing w:after="0" w:line="240" w:lineRule="auto"/>
        <w:jc w:val="both"/>
        <w:rPr>
          <w:rFonts w:ascii="Times New Roman" w:hAnsi="Times New Roman" w:cs="Times New Roman"/>
          <w:sz w:val="24"/>
          <w:szCs w:val="24"/>
        </w:rPr>
      </w:pPr>
      <w:r w:rsidRPr="00444B1D">
        <w:rPr>
          <w:rFonts w:ascii="Times New Roman" w:hAnsi="Times New Roman" w:cs="Times New Roman"/>
          <w:sz w:val="24"/>
          <w:szCs w:val="24"/>
        </w:rPr>
        <w:t>7) spordis, huvihariduses ja -tegevuses osalemise andmed;</w:t>
      </w:r>
    </w:p>
    <w:p w14:paraId="15120B09" w14:textId="77777777" w:rsidR="00444B1D" w:rsidRPr="00444B1D" w:rsidRDefault="00444B1D" w:rsidP="008D0CF9">
      <w:pPr>
        <w:spacing w:after="0" w:line="240" w:lineRule="auto"/>
        <w:jc w:val="both"/>
        <w:rPr>
          <w:rFonts w:ascii="Times New Roman" w:hAnsi="Times New Roman" w:cs="Times New Roman"/>
          <w:sz w:val="24"/>
          <w:szCs w:val="24"/>
        </w:rPr>
      </w:pPr>
      <w:r w:rsidRPr="00444B1D">
        <w:rPr>
          <w:rFonts w:ascii="Times New Roman" w:hAnsi="Times New Roman" w:cs="Times New Roman"/>
          <w:sz w:val="24"/>
          <w:szCs w:val="24"/>
        </w:rPr>
        <w:t xml:space="preserve">8) puude raskusaste, liik, kestus ja funktsiooni kõrvalekalle; </w:t>
      </w:r>
    </w:p>
    <w:p w14:paraId="703E1496" w14:textId="77777777" w:rsidR="00444B1D" w:rsidRDefault="00444B1D" w:rsidP="008D0CF9">
      <w:pPr>
        <w:spacing w:after="0" w:line="240" w:lineRule="auto"/>
        <w:jc w:val="both"/>
        <w:rPr>
          <w:rFonts w:ascii="Times New Roman" w:hAnsi="Times New Roman" w:cs="Times New Roman"/>
          <w:sz w:val="24"/>
          <w:szCs w:val="24"/>
        </w:rPr>
      </w:pPr>
      <w:r w:rsidRPr="00444B1D">
        <w:rPr>
          <w:rFonts w:ascii="Times New Roman" w:hAnsi="Times New Roman" w:cs="Times New Roman"/>
          <w:sz w:val="24"/>
          <w:szCs w:val="24"/>
        </w:rPr>
        <w:t>9) andmed töövõime ja tööga hõivatuse kohta;</w:t>
      </w:r>
    </w:p>
    <w:p w14:paraId="2FC6A2E1" w14:textId="29F6FA03" w:rsidR="00680DCF" w:rsidRPr="00444B1D" w:rsidRDefault="00680DCF" w:rsidP="008D0C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10) andmed lapse ennast või teisi kahjustava käitumise kohta;</w:t>
      </w:r>
    </w:p>
    <w:p w14:paraId="18A8A0CD" w14:textId="6759C597" w:rsidR="00444B1D" w:rsidRPr="00444B1D" w:rsidRDefault="00444B1D" w:rsidP="008D0CF9">
      <w:pPr>
        <w:spacing w:after="0" w:line="240" w:lineRule="auto"/>
        <w:jc w:val="both"/>
        <w:rPr>
          <w:rFonts w:ascii="Times New Roman" w:hAnsi="Times New Roman" w:cs="Times New Roman"/>
          <w:sz w:val="24"/>
          <w:szCs w:val="24"/>
        </w:rPr>
      </w:pPr>
      <w:r w:rsidRPr="00444B1D">
        <w:rPr>
          <w:rFonts w:ascii="Times New Roman" w:hAnsi="Times New Roman" w:cs="Times New Roman"/>
          <w:sz w:val="24"/>
          <w:szCs w:val="24"/>
        </w:rPr>
        <w:t>1</w:t>
      </w:r>
      <w:r w:rsidR="00357EF4">
        <w:rPr>
          <w:rFonts w:ascii="Times New Roman" w:hAnsi="Times New Roman" w:cs="Times New Roman"/>
          <w:sz w:val="24"/>
          <w:szCs w:val="24"/>
        </w:rPr>
        <w:t>1</w:t>
      </w:r>
      <w:r w:rsidRPr="00444B1D">
        <w:rPr>
          <w:rFonts w:ascii="Times New Roman" w:hAnsi="Times New Roman" w:cs="Times New Roman"/>
          <w:sz w:val="24"/>
          <w:szCs w:val="24"/>
        </w:rPr>
        <w:t>) karistusregistrisse kantud karistusandmed;</w:t>
      </w:r>
    </w:p>
    <w:p w14:paraId="182D97F1" w14:textId="274C2134" w:rsidR="00444B1D" w:rsidRDefault="00444B1D" w:rsidP="008D0CF9">
      <w:pPr>
        <w:spacing w:after="0" w:line="240" w:lineRule="auto"/>
        <w:jc w:val="both"/>
        <w:rPr>
          <w:rFonts w:ascii="Times New Roman" w:hAnsi="Times New Roman" w:cs="Times New Roman"/>
          <w:sz w:val="24"/>
          <w:szCs w:val="24"/>
        </w:rPr>
      </w:pPr>
      <w:r w:rsidRPr="00444B1D">
        <w:rPr>
          <w:rFonts w:ascii="Times New Roman" w:hAnsi="Times New Roman" w:cs="Times New Roman"/>
          <w:sz w:val="24"/>
          <w:szCs w:val="24"/>
        </w:rPr>
        <w:t>1</w:t>
      </w:r>
      <w:r w:rsidR="00357EF4">
        <w:rPr>
          <w:rFonts w:ascii="Times New Roman" w:hAnsi="Times New Roman" w:cs="Times New Roman"/>
          <w:sz w:val="24"/>
          <w:szCs w:val="24"/>
        </w:rPr>
        <w:t>2</w:t>
      </w:r>
      <w:r w:rsidRPr="00444B1D">
        <w:rPr>
          <w:rFonts w:ascii="Times New Roman" w:hAnsi="Times New Roman" w:cs="Times New Roman"/>
          <w:sz w:val="24"/>
          <w:szCs w:val="24"/>
        </w:rPr>
        <w:t>) lapse suhtes käimas oleva kriminaal- ja väärteomenetluse andmed koos selle esemeks oleva süüteo liigi ja toimepanemise asjaoludega ning lapse suhtes kohaldatud tõkendi, karistuse, mõjutusvahendi ja kriminaalhoolduse andmed;</w:t>
      </w:r>
    </w:p>
    <w:p w14:paraId="4D79788F" w14:textId="2A9D143C" w:rsidR="00BB22C2" w:rsidRPr="00516E30" w:rsidRDefault="00BB22C2" w:rsidP="008D0CF9">
      <w:pPr>
        <w:spacing w:after="0" w:line="240" w:lineRule="auto"/>
        <w:jc w:val="both"/>
        <w:rPr>
          <w:rFonts w:ascii="Times New Roman" w:hAnsi="Times New Roman" w:cs="Times New Roman"/>
          <w:sz w:val="24"/>
          <w:szCs w:val="24"/>
        </w:rPr>
      </w:pPr>
      <w:r w:rsidRPr="00E52DB8">
        <w:rPr>
          <w:rFonts w:ascii="Times New Roman" w:hAnsi="Times New Roman" w:cs="Times New Roman"/>
          <w:sz w:val="24"/>
          <w:szCs w:val="24"/>
        </w:rPr>
        <w:t>1</w:t>
      </w:r>
      <w:r w:rsidR="00357EF4">
        <w:rPr>
          <w:rFonts w:ascii="Times New Roman" w:hAnsi="Times New Roman" w:cs="Times New Roman"/>
          <w:sz w:val="24"/>
          <w:szCs w:val="24"/>
        </w:rPr>
        <w:t>3</w:t>
      </w:r>
      <w:r w:rsidRPr="00E52DB8">
        <w:rPr>
          <w:rFonts w:ascii="Times New Roman" w:hAnsi="Times New Roman" w:cs="Times New Roman"/>
          <w:sz w:val="24"/>
          <w:szCs w:val="24"/>
        </w:rPr>
        <w:t xml:space="preserve">) </w:t>
      </w:r>
      <w:r w:rsidR="0037232A">
        <w:rPr>
          <w:rFonts w:ascii="Times New Roman" w:hAnsi="Times New Roman" w:cs="Times New Roman"/>
          <w:sz w:val="24"/>
          <w:szCs w:val="24"/>
        </w:rPr>
        <w:t xml:space="preserve">andmed </w:t>
      </w:r>
      <w:r w:rsidRPr="00E52DB8">
        <w:rPr>
          <w:rFonts w:ascii="Times New Roman" w:hAnsi="Times New Roman" w:cs="Times New Roman"/>
          <w:sz w:val="24"/>
          <w:szCs w:val="24"/>
        </w:rPr>
        <w:t>lapse</w:t>
      </w:r>
      <w:r w:rsidR="007001A8">
        <w:rPr>
          <w:rFonts w:ascii="Times New Roman" w:hAnsi="Times New Roman" w:cs="Times New Roman"/>
          <w:sz w:val="24"/>
          <w:szCs w:val="24"/>
        </w:rPr>
        <w:t xml:space="preserve"> suhtes toime pandud või lapse</w:t>
      </w:r>
      <w:r w:rsidRPr="00E52DB8">
        <w:rPr>
          <w:rFonts w:ascii="Times New Roman" w:hAnsi="Times New Roman" w:cs="Times New Roman"/>
          <w:sz w:val="24"/>
          <w:szCs w:val="24"/>
        </w:rPr>
        <w:t xml:space="preserve">ga seotud vägivallajuhtumi </w:t>
      </w:r>
      <w:r w:rsidR="0037232A">
        <w:rPr>
          <w:rFonts w:ascii="Times New Roman" w:hAnsi="Times New Roman" w:cs="Times New Roman"/>
          <w:sz w:val="24"/>
          <w:szCs w:val="24"/>
        </w:rPr>
        <w:t xml:space="preserve">kohta </w:t>
      </w:r>
      <w:r>
        <w:rPr>
          <w:rFonts w:ascii="Times New Roman" w:hAnsi="Times New Roman" w:cs="Times New Roman"/>
          <w:sz w:val="24"/>
          <w:szCs w:val="24"/>
        </w:rPr>
        <w:t>koos vägivalla liigi, toimepanemise aja ja asjaolude</w:t>
      </w:r>
      <w:r w:rsidR="00E955CC">
        <w:rPr>
          <w:rFonts w:ascii="Times New Roman" w:hAnsi="Times New Roman" w:cs="Times New Roman"/>
          <w:sz w:val="24"/>
          <w:szCs w:val="24"/>
        </w:rPr>
        <w:t>ga</w:t>
      </w:r>
      <w:r>
        <w:rPr>
          <w:rFonts w:ascii="Times New Roman" w:hAnsi="Times New Roman" w:cs="Times New Roman"/>
          <w:sz w:val="24"/>
          <w:szCs w:val="24"/>
        </w:rPr>
        <w:t xml:space="preserve"> ning lapse osalemise viisiga, samuti </w:t>
      </w:r>
      <w:r w:rsidR="00E955CC">
        <w:rPr>
          <w:rFonts w:ascii="Times New Roman" w:hAnsi="Times New Roman" w:cs="Times New Roman"/>
          <w:sz w:val="24"/>
          <w:szCs w:val="24"/>
        </w:rPr>
        <w:t xml:space="preserve">andmed </w:t>
      </w:r>
      <w:r>
        <w:rPr>
          <w:rFonts w:ascii="Times New Roman" w:hAnsi="Times New Roman" w:cs="Times New Roman"/>
          <w:sz w:val="24"/>
          <w:szCs w:val="24"/>
        </w:rPr>
        <w:t xml:space="preserve">juhtumi </w:t>
      </w:r>
      <w:r w:rsidR="00516E30" w:rsidRPr="00516E30">
        <w:rPr>
          <w:rFonts w:ascii="Times New Roman" w:hAnsi="Times New Roman" w:cs="Times New Roman"/>
          <w:sz w:val="24"/>
          <w:szCs w:val="24"/>
        </w:rPr>
        <w:t>uurimiseks</w:t>
      </w:r>
      <w:r w:rsidRPr="00516E30">
        <w:rPr>
          <w:rFonts w:ascii="Times New Roman" w:hAnsi="Times New Roman" w:cs="Times New Roman"/>
          <w:sz w:val="24"/>
          <w:szCs w:val="24"/>
        </w:rPr>
        <w:t xml:space="preserve"> kriminaalmenetluse alustamise ja lapse menetlusseisundi kohta;</w:t>
      </w:r>
    </w:p>
    <w:p w14:paraId="2FA77B17" w14:textId="082B587F" w:rsidR="00444B1D" w:rsidRPr="003E53DC" w:rsidRDefault="00444B1D" w:rsidP="008D0CF9">
      <w:pPr>
        <w:spacing w:after="0" w:line="240" w:lineRule="auto"/>
        <w:jc w:val="both"/>
        <w:rPr>
          <w:rFonts w:ascii="Times New Roman" w:hAnsi="Times New Roman" w:cs="Times New Roman"/>
          <w:sz w:val="24"/>
          <w:szCs w:val="24"/>
        </w:rPr>
      </w:pPr>
      <w:r w:rsidRPr="00516E30">
        <w:rPr>
          <w:rFonts w:ascii="Times New Roman" w:hAnsi="Times New Roman" w:cs="Times New Roman"/>
          <w:sz w:val="24"/>
          <w:szCs w:val="24"/>
        </w:rPr>
        <w:t>1</w:t>
      </w:r>
      <w:r w:rsidR="00357EF4">
        <w:rPr>
          <w:rFonts w:ascii="Times New Roman" w:hAnsi="Times New Roman" w:cs="Times New Roman"/>
          <w:sz w:val="24"/>
          <w:szCs w:val="24"/>
        </w:rPr>
        <w:t>4</w:t>
      </w:r>
      <w:r w:rsidRPr="00516E30">
        <w:rPr>
          <w:rFonts w:ascii="Times New Roman" w:hAnsi="Times New Roman" w:cs="Times New Roman"/>
          <w:sz w:val="24"/>
          <w:szCs w:val="24"/>
        </w:rPr>
        <w:t>) andmed lapse kinnipidamise</w:t>
      </w:r>
      <w:r w:rsidRPr="00444B1D">
        <w:rPr>
          <w:rFonts w:ascii="Times New Roman" w:hAnsi="Times New Roman" w:cs="Times New Roman"/>
          <w:sz w:val="24"/>
          <w:szCs w:val="24"/>
        </w:rPr>
        <w:t xml:space="preserve"> </w:t>
      </w:r>
      <w:r w:rsidR="004C1E73">
        <w:rPr>
          <w:rFonts w:ascii="Times New Roman" w:hAnsi="Times New Roman" w:cs="Times New Roman"/>
          <w:sz w:val="24"/>
          <w:szCs w:val="24"/>
        </w:rPr>
        <w:t>ja</w:t>
      </w:r>
      <w:r w:rsidRPr="00444B1D">
        <w:rPr>
          <w:rFonts w:ascii="Times New Roman" w:hAnsi="Times New Roman" w:cs="Times New Roman"/>
          <w:sz w:val="24"/>
          <w:szCs w:val="24"/>
        </w:rPr>
        <w:t xml:space="preserve"> hädaohus oleva lapse ohututesse tingimustesse toimetamise kohta </w:t>
      </w:r>
      <w:r w:rsidR="00431FAC" w:rsidRPr="00444B1D">
        <w:rPr>
          <w:rFonts w:ascii="Times New Roman" w:hAnsi="Times New Roman" w:cs="Times New Roman"/>
          <w:sz w:val="24"/>
          <w:szCs w:val="24"/>
        </w:rPr>
        <w:t xml:space="preserve">seaduses sätestatud korrakaitseorgani poolt </w:t>
      </w:r>
      <w:r w:rsidRPr="00444B1D">
        <w:rPr>
          <w:rFonts w:ascii="Times New Roman" w:hAnsi="Times New Roman" w:cs="Times New Roman"/>
          <w:sz w:val="24"/>
          <w:szCs w:val="24"/>
        </w:rPr>
        <w:t xml:space="preserve">koos </w:t>
      </w:r>
      <w:r w:rsidR="00431FAC">
        <w:rPr>
          <w:rFonts w:ascii="Times New Roman" w:hAnsi="Times New Roman" w:cs="Times New Roman"/>
          <w:sz w:val="24"/>
          <w:szCs w:val="24"/>
        </w:rPr>
        <w:t>korrakaitseseaduse</w:t>
      </w:r>
      <w:r w:rsidR="004C1E73">
        <w:rPr>
          <w:rFonts w:ascii="Times New Roman" w:hAnsi="Times New Roman" w:cs="Times New Roman"/>
          <w:sz w:val="24"/>
          <w:szCs w:val="24"/>
        </w:rPr>
        <w:t xml:space="preserve"> § 46 lõike 6</w:t>
      </w:r>
      <w:r w:rsidR="00431FAC">
        <w:rPr>
          <w:rFonts w:ascii="Times New Roman" w:hAnsi="Times New Roman" w:cs="Times New Roman"/>
          <w:sz w:val="24"/>
          <w:szCs w:val="24"/>
        </w:rPr>
        <w:t xml:space="preserve"> </w:t>
      </w:r>
      <w:r w:rsidR="004C1E73">
        <w:rPr>
          <w:rFonts w:ascii="Times New Roman" w:hAnsi="Times New Roman" w:cs="Times New Roman"/>
          <w:sz w:val="24"/>
          <w:szCs w:val="24"/>
        </w:rPr>
        <w:t>kohaselt dokumenteeritud andmetega</w:t>
      </w:r>
      <w:r w:rsidR="00884A9F">
        <w:rPr>
          <w:rFonts w:ascii="Times New Roman" w:hAnsi="Times New Roman" w:cs="Times New Roman"/>
          <w:sz w:val="24"/>
          <w:szCs w:val="24"/>
        </w:rPr>
        <w:t>.</w:t>
      </w:r>
    </w:p>
    <w:p w14:paraId="5C346115" w14:textId="77777777" w:rsidR="008D0CF9" w:rsidRDefault="008D0CF9" w:rsidP="008D0CF9">
      <w:pPr>
        <w:spacing w:after="0" w:line="240" w:lineRule="auto"/>
        <w:jc w:val="both"/>
        <w:rPr>
          <w:rFonts w:ascii="Times New Roman" w:hAnsi="Times New Roman" w:cs="Times New Roman"/>
          <w:sz w:val="24"/>
          <w:szCs w:val="24"/>
        </w:rPr>
      </w:pPr>
    </w:p>
    <w:p w14:paraId="2C99B3C9" w14:textId="22EA800D" w:rsidR="00444B1D" w:rsidRPr="00887197" w:rsidRDefault="00444B1D" w:rsidP="008D0CF9">
      <w:pPr>
        <w:spacing w:after="0" w:line="240" w:lineRule="auto"/>
        <w:jc w:val="both"/>
        <w:rPr>
          <w:rFonts w:ascii="Times New Roman" w:hAnsi="Times New Roman" w:cs="Times New Roman"/>
          <w:sz w:val="24"/>
          <w:szCs w:val="24"/>
        </w:rPr>
      </w:pPr>
      <w:r w:rsidRPr="00887197">
        <w:rPr>
          <w:rFonts w:ascii="Times New Roman" w:hAnsi="Times New Roman" w:cs="Times New Roman"/>
          <w:sz w:val="24"/>
          <w:szCs w:val="24"/>
        </w:rPr>
        <w:t xml:space="preserve">(3) </w:t>
      </w:r>
      <w:r w:rsidR="00A83B2B">
        <w:rPr>
          <w:rFonts w:ascii="Times New Roman" w:hAnsi="Times New Roman" w:cs="Times New Roman"/>
          <w:sz w:val="24"/>
          <w:szCs w:val="24"/>
        </w:rPr>
        <w:t>Käesoleva paragrahvi lõike 1 alusel töödeldavad l</w:t>
      </w:r>
      <w:r w:rsidRPr="00887197">
        <w:rPr>
          <w:rFonts w:ascii="Times New Roman" w:hAnsi="Times New Roman" w:cs="Times New Roman"/>
          <w:sz w:val="24"/>
          <w:szCs w:val="24"/>
        </w:rPr>
        <w:t>apsevanema ja last kasvatava isiku isikuandmed on:</w:t>
      </w:r>
    </w:p>
    <w:p w14:paraId="4238578E" w14:textId="31F79C8C" w:rsidR="0070574F" w:rsidRPr="00444B1D" w:rsidRDefault="0070574F" w:rsidP="008D0CF9">
      <w:pPr>
        <w:spacing w:after="0" w:line="240" w:lineRule="auto"/>
        <w:jc w:val="both"/>
        <w:rPr>
          <w:rFonts w:ascii="Times New Roman" w:hAnsi="Times New Roman" w:cs="Times New Roman"/>
          <w:sz w:val="24"/>
          <w:szCs w:val="24"/>
        </w:rPr>
      </w:pPr>
      <w:r w:rsidRPr="00444B1D">
        <w:rPr>
          <w:rFonts w:ascii="Times New Roman" w:hAnsi="Times New Roman" w:cs="Times New Roman"/>
          <w:sz w:val="24"/>
          <w:szCs w:val="24"/>
        </w:rPr>
        <w:t xml:space="preserve">1) üldandmed; </w:t>
      </w:r>
    </w:p>
    <w:p w14:paraId="0683C14D" w14:textId="38902B5C" w:rsidR="0070574F" w:rsidRDefault="0070574F" w:rsidP="008D0CF9">
      <w:pPr>
        <w:spacing w:after="0" w:line="240" w:lineRule="auto"/>
        <w:jc w:val="both"/>
        <w:rPr>
          <w:rFonts w:ascii="Times New Roman" w:hAnsi="Times New Roman" w:cs="Times New Roman"/>
          <w:sz w:val="24"/>
          <w:szCs w:val="24"/>
        </w:rPr>
      </w:pPr>
      <w:r w:rsidRPr="00444B1D">
        <w:rPr>
          <w:rFonts w:ascii="Times New Roman" w:hAnsi="Times New Roman" w:cs="Times New Roman"/>
          <w:sz w:val="24"/>
          <w:szCs w:val="24"/>
        </w:rPr>
        <w:t xml:space="preserve">2) </w:t>
      </w:r>
      <w:r>
        <w:rPr>
          <w:rFonts w:ascii="Times New Roman" w:hAnsi="Times New Roman" w:cs="Times New Roman"/>
          <w:sz w:val="24"/>
          <w:szCs w:val="24"/>
        </w:rPr>
        <w:t xml:space="preserve">andmed </w:t>
      </w:r>
      <w:proofErr w:type="spellStart"/>
      <w:r>
        <w:rPr>
          <w:rFonts w:ascii="Times New Roman" w:hAnsi="Times New Roman" w:cs="Times New Roman"/>
          <w:sz w:val="24"/>
          <w:szCs w:val="24"/>
        </w:rPr>
        <w:t>vanemluse</w:t>
      </w:r>
      <w:proofErr w:type="spellEnd"/>
      <w:r w:rsidR="00CC4010">
        <w:rPr>
          <w:rFonts w:ascii="Times New Roman" w:hAnsi="Times New Roman" w:cs="Times New Roman"/>
          <w:sz w:val="24"/>
          <w:szCs w:val="24"/>
        </w:rPr>
        <w:t>, hooldusõiguse</w:t>
      </w:r>
      <w:r>
        <w:rPr>
          <w:rFonts w:ascii="Times New Roman" w:hAnsi="Times New Roman" w:cs="Times New Roman"/>
          <w:sz w:val="24"/>
          <w:szCs w:val="24"/>
        </w:rPr>
        <w:t xml:space="preserve"> ja eestkoste kohta</w:t>
      </w:r>
      <w:r w:rsidRPr="00444B1D">
        <w:rPr>
          <w:rFonts w:ascii="Times New Roman" w:hAnsi="Times New Roman" w:cs="Times New Roman"/>
          <w:sz w:val="24"/>
          <w:szCs w:val="24"/>
        </w:rPr>
        <w:t>;</w:t>
      </w:r>
    </w:p>
    <w:p w14:paraId="22FC0F26" w14:textId="5431E9AB" w:rsidR="00D00E2F" w:rsidRDefault="00CC4010" w:rsidP="008D0C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BC6746">
        <w:rPr>
          <w:rFonts w:ascii="Times New Roman" w:hAnsi="Times New Roman" w:cs="Times New Roman"/>
          <w:sz w:val="24"/>
          <w:szCs w:val="24"/>
        </w:rPr>
        <w:t xml:space="preserve">) </w:t>
      </w:r>
      <w:r w:rsidR="00D00E2F">
        <w:rPr>
          <w:rFonts w:ascii="Times New Roman" w:hAnsi="Times New Roman" w:cs="Times New Roman"/>
          <w:sz w:val="24"/>
          <w:szCs w:val="24"/>
        </w:rPr>
        <w:t>sotsiaal- või tervishoiutöötaja tehtud koduvisiidil kogutud andmed lapsevanema seisundi, toimetuleku ja toetusvajaduse kohta;</w:t>
      </w:r>
    </w:p>
    <w:p w14:paraId="75D0F62B" w14:textId="7B284016" w:rsidR="0070574F" w:rsidRPr="00444B1D" w:rsidRDefault="00CC4010" w:rsidP="008D0C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D00E2F">
        <w:rPr>
          <w:rFonts w:ascii="Times New Roman" w:hAnsi="Times New Roman" w:cs="Times New Roman"/>
          <w:sz w:val="24"/>
          <w:szCs w:val="24"/>
        </w:rPr>
        <w:t>) vanemlike oskuste hindamiseks vajalikud andmed;</w:t>
      </w:r>
    </w:p>
    <w:p w14:paraId="737EEEC3" w14:textId="54268AB3" w:rsidR="00716B2A" w:rsidRDefault="00CC4010" w:rsidP="008D0C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70574F" w:rsidRPr="00444B1D">
        <w:rPr>
          <w:rFonts w:ascii="Times New Roman" w:hAnsi="Times New Roman" w:cs="Times New Roman"/>
          <w:sz w:val="24"/>
          <w:szCs w:val="24"/>
        </w:rPr>
        <w:t xml:space="preserve">) </w:t>
      </w:r>
      <w:r>
        <w:rPr>
          <w:rFonts w:ascii="Times New Roman" w:hAnsi="Times New Roman" w:cs="Times New Roman"/>
          <w:sz w:val="24"/>
          <w:szCs w:val="24"/>
        </w:rPr>
        <w:t>t</w:t>
      </w:r>
      <w:r w:rsidRPr="00632B1B">
        <w:rPr>
          <w:rFonts w:ascii="Times New Roman" w:hAnsi="Times New Roman" w:cs="Times New Roman"/>
          <w:sz w:val="24"/>
          <w:szCs w:val="24"/>
        </w:rPr>
        <w:t>ervis</w:t>
      </w:r>
      <w:r>
        <w:rPr>
          <w:rFonts w:ascii="Times New Roman" w:hAnsi="Times New Roman" w:cs="Times New Roman"/>
          <w:sz w:val="24"/>
          <w:szCs w:val="24"/>
        </w:rPr>
        <w:t>eandmed</w:t>
      </w:r>
      <w:r w:rsidRPr="00632B1B">
        <w:rPr>
          <w:rFonts w:ascii="Times New Roman" w:hAnsi="Times New Roman" w:cs="Times New Roman"/>
          <w:sz w:val="24"/>
          <w:szCs w:val="24"/>
        </w:rPr>
        <w:t xml:space="preserve">, </w:t>
      </w:r>
      <w:r>
        <w:rPr>
          <w:rFonts w:ascii="Times New Roman" w:hAnsi="Times New Roman" w:cs="Times New Roman"/>
          <w:sz w:val="24"/>
          <w:szCs w:val="24"/>
        </w:rPr>
        <w:t>mis annavad teavet lapse heaolu</w:t>
      </w:r>
      <w:r w:rsidRPr="00632B1B">
        <w:rPr>
          <w:rFonts w:ascii="Times New Roman" w:hAnsi="Times New Roman" w:cs="Times New Roman"/>
          <w:sz w:val="24"/>
          <w:szCs w:val="24"/>
        </w:rPr>
        <w:t xml:space="preserve"> </w:t>
      </w:r>
      <w:r>
        <w:rPr>
          <w:rFonts w:ascii="Times New Roman" w:hAnsi="Times New Roman" w:cs="Times New Roman"/>
          <w:sz w:val="24"/>
          <w:szCs w:val="24"/>
        </w:rPr>
        <w:t xml:space="preserve">ohustamise ja isiku vanemliku suutlikkuse kohta, eelkõige isiku raseduse, </w:t>
      </w:r>
      <w:r w:rsidR="0070574F" w:rsidRPr="00444B1D">
        <w:rPr>
          <w:rFonts w:ascii="Times New Roman" w:hAnsi="Times New Roman" w:cs="Times New Roman"/>
          <w:sz w:val="24"/>
          <w:szCs w:val="24"/>
        </w:rPr>
        <w:t>terviseseisundi</w:t>
      </w:r>
      <w:r w:rsidR="00713ACE">
        <w:rPr>
          <w:rFonts w:ascii="Times New Roman" w:hAnsi="Times New Roman" w:cs="Times New Roman"/>
          <w:sz w:val="24"/>
          <w:szCs w:val="24"/>
        </w:rPr>
        <w:t xml:space="preserve"> ja</w:t>
      </w:r>
      <w:r w:rsidR="0070574F" w:rsidRPr="00444B1D">
        <w:rPr>
          <w:rFonts w:ascii="Times New Roman" w:hAnsi="Times New Roman" w:cs="Times New Roman"/>
          <w:sz w:val="24"/>
          <w:szCs w:val="24"/>
        </w:rPr>
        <w:t xml:space="preserve"> -käitumise, </w:t>
      </w:r>
      <w:r w:rsidR="00147FBD">
        <w:rPr>
          <w:rFonts w:ascii="Times New Roman" w:hAnsi="Times New Roman" w:cs="Times New Roman"/>
          <w:sz w:val="24"/>
          <w:szCs w:val="24"/>
        </w:rPr>
        <w:t>traumade ja vigastuste,</w:t>
      </w:r>
      <w:r w:rsidR="00147FBD" w:rsidRPr="00444B1D">
        <w:rPr>
          <w:rFonts w:ascii="Times New Roman" w:hAnsi="Times New Roman" w:cs="Times New Roman"/>
          <w:sz w:val="24"/>
          <w:szCs w:val="24"/>
        </w:rPr>
        <w:t xml:space="preserve"> </w:t>
      </w:r>
      <w:r w:rsidR="00147FBD">
        <w:rPr>
          <w:rFonts w:ascii="Times New Roman" w:hAnsi="Times New Roman" w:cs="Times New Roman"/>
          <w:sz w:val="24"/>
          <w:szCs w:val="24"/>
        </w:rPr>
        <w:t xml:space="preserve">isikule määratud </w:t>
      </w:r>
      <w:r w:rsidR="0070574F" w:rsidRPr="00444B1D">
        <w:rPr>
          <w:rFonts w:ascii="Times New Roman" w:hAnsi="Times New Roman" w:cs="Times New Roman"/>
          <w:sz w:val="24"/>
          <w:szCs w:val="24"/>
        </w:rPr>
        <w:t>ravi ja selle järgimise</w:t>
      </w:r>
      <w:r w:rsidR="00147FBD">
        <w:rPr>
          <w:rFonts w:ascii="Times New Roman" w:hAnsi="Times New Roman" w:cs="Times New Roman"/>
          <w:sz w:val="24"/>
          <w:szCs w:val="24"/>
        </w:rPr>
        <w:t xml:space="preserve"> </w:t>
      </w:r>
      <w:r>
        <w:rPr>
          <w:rFonts w:ascii="Times New Roman" w:hAnsi="Times New Roman" w:cs="Times New Roman"/>
          <w:sz w:val="24"/>
          <w:szCs w:val="24"/>
        </w:rPr>
        <w:t>andmed</w:t>
      </w:r>
      <w:r w:rsidR="00716B2A">
        <w:rPr>
          <w:rFonts w:ascii="Times New Roman" w:hAnsi="Times New Roman" w:cs="Times New Roman"/>
          <w:sz w:val="24"/>
          <w:szCs w:val="24"/>
        </w:rPr>
        <w:t>;</w:t>
      </w:r>
    </w:p>
    <w:p w14:paraId="679AB389" w14:textId="2EEC077C" w:rsidR="00716B2A" w:rsidRPr="00444B1D" w:rsidRDefault="00CC4010" w:rsidP="008D0C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716B2A" w:rsidRPr="00444B1D">
        <w:rPr>
          <w:rFonts w:ascii="Times New Roman" w:hAnsi="Times New Roman" w:cs="Times New Roman"/>
          <w:sz w:val="24"/>
          <w:szCs w:val="24"/>
        </w:rPr>
        <w:t xml:space="preserve">) andmed </w:t>
      </w:r>
      <w:r w:rsidR="00716B2A">
        <w:rPr>
          <w:rFonts w:ascii="Times New Roman" w:hAnsi="Times New Roman" w:cs="Times New Roman"/>
          <w:sz w:val="24"/>
          <w:szCs w:val="24"/>
        </w:rPr>
        <w:t xml:space="preserve">isikule </w:t>
      </w:r>
      <w:r w:rsidR="00716B2A" w:rsidRPr="00444B1D">
        <w:rPr>
          <w:rFonts w:ascii="Times New Roman" w:hAnsi="Times New Roman" w:cs="Times New Roman"/>
          <w:sz w:val="24"/>
          <w:szCs w:val="24"/>
        </w:rPr>
        <w:t xml:space="preserve">osutatavate </w:t>
      </w:r>
      <w:r w:rsidR="00E955CC">
        <w:rPr>
          <w:rFonts w:ascii="Times New Roman" w:hAnsi="Times New Roman" w:cs="Times New Roman"/>
          <w:sz w:val="24"/>
          <w:szCs w:val="24"/>
        </w:rPr>
        <w:t>isiku toimetulekut või vanemlikku suutlikkust</w:t>
      </w:r>
      <w:r w:rsidR="00E955CC" w:rsidRPr="00444B1D">
        <w:rPr>
          <w:rFonts w:ascii="Times New Roman" w:hAnsi="Times New Roman" w:cs="Times New Roman"/>
          <w:sz w:val="24"/>
          <w:szCs w:val="24"/>
        </w:rPr>
        <w:t xml:space="preserve"> </w:t>
      </w:r>
      <w:r w:rsidR="00E955CC">
        <w:rPr>
          <w:rFonts w:ascii="Times New Roman" w:hAnsi="Times New Roman" w:cs="Times New Roman"/>
          <w:sz w:val="24"/>
          <w:szCs w:val="24"/>
        </w:rPr>
        <w:t xml:space="preserve">toetavate </w:t>
      </w:r>
      <w:r w:rsidR="00716B2A" w:rsidRPr="00444B1D">
        <w:rPr>
          <w:rFonts w:ascii="Times New Roman" w:hAnsi="Times New Roman" w:cs="Times New Roman"/>
          <w:sz w:val="24"/>
          <w:szCs w:val="24"/>
        </w:rPr>
        <w:t xml:space="preserve">sotsiaal-, tervishoiu- ja ohvriabiteenuste kohta koos teenuse liigi, kestuse ja </w:t>
      </w:r>
      <w:r w:rsidR="00716B2A">
        <w:rPr>
          <w:rFonts w:ascii="Times New Roman" w:hAnsi="Times New Roman" w:cs="Times New Roman"/>
          <w:sz w:val="24"/>
          <w:szCs w:val="24"/>
        </w:rPr>
        <w:t>vajaduse</w:t>
      </w:r>
      <w:r w:rsidR="00713ACE">
        <w:rPr>
          <w:rFonts w:ascii="Times New Roman" w:hAnsi="Times New Roman" w:cs="Times New Roman"/>
          <w:sz w:val="24"/>
          <w:szCs w:val="24"/>
        </w:rPr>
        <w:t xml:space="preserve"> korra</w:t>
      </w:r>
      <w:r w:rsidR="00716B2A">
        <w:rPr>
          <w:rFonts w:ascii="Times New Roman" w:hAnsi="Times New Roman" w:cs="Times New Roman"/>
          <w:sz w:val="24"/>
          <w:szCs w:val="24"/>
        </w:rPr>
        <w:t xml:space="preserve">l </w:t>
      </w:r>
      <w:r w:rsidR="00716B2A" w:rsidRPr="00444B1D">
        <w:rPr>
          <w:rFonts w:ascii="Times New Roman" w:hAnsi="Times New Roman" w:cs="Times New Roman"/>
          <w:sz w:val="24"/>
          <w:szCs w:val="24"/>
        </w:rPr>
        <w:t>teenuseosutaja isikuga;</w:t>
      </w:r>
    </w:p>
    <w:p w14:paraId="1DA7ADC0" w14:textId="6FB55ECB" w:rsidR="0070574F" w:rsidRPr="00444B1D" w:rsidRDefault="00CC4010" w:rsidP="008D0C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70574F" w:rsidRPr="00444B1D">
        <w:rPr>
          <w:rFonts w:ascii="Times New Roman" w:hAnsi="Times New Roman" w:cs="Times New Roman"/>
          <w:sz w:val="24"/>
          <w:szCs w:val="24"/>
        </w:rPr>
        <w:t>) andmed hariduse omandamise</w:t>
      </w:r>
      <w:r w:rsidR="003E53DC">
        <w:rPr>
          <w:rFonts w:ascii="Times New Roman" w:hAnsi="Times New Roman" w:cs="Times New Roman"/>
          <w:sz w:val="24"/>
          <w:szCs w:val="24"/>
        </w:rPr>
        <w:t xml:space="preserve"> kohta</w:t>
      </w:r>
      <w:r w:rsidR="0070574F" w:rsidRPr="00444B1D">
        <w:rPr>
          <w:rFonts w:ascii="Times New Roman" w:hAnsi="Times New Roman" w:cs="Times New Roman"/>
          <w:sz w:val="24"/>
          <w:szCs w:val="24"/>
        </w:rPr>
        <w:t>;</w:t>
      </w:r>
    </w:p>
    <w:p w14:paraId="46F532D2" w14:textId="25B7D64A" w:rsidR="0070574F" w:rsidRPr="00444B1D" w:rsidRDefault="00CC4010" w:rsidP="008D0C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0070574F" w:rsidRPr="00444B1D">
        <w:rPr>
          <w:rFonts w:ascii="Times New Roman" w:hAnsi="Times New Roman" w:cs="Times New Roman"/>
          <w:sz w:val="24"/>
          <w:szCs w:val="24"/>
        </w:rPr>
        <w:t xml:space="preserve">) puude raskusaste, liik, kestus ja funktsiooni kõrvalekalle; </w:t>
      </w:r>
    </w:p>
    <w:p w14:paraId="47AB7D8D" w14:textId="7A6C1823" w:rsidR="0070574F" w:rsidRDefault="00CC4010" w:rsidP="008D0C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70574F" w:rsidRPr="00444B1D">
        <w:rPr>
          <w:rFonts w:ascii="Times New Roman" w:hAnsi="Times New Roman" w:cs="Times New Roman"/>
          <w:sz w:val="24"/>
          <w:szCs w:val="24"/>
        </w:rPr>
        <w:t>) andmed töövõime ja tööga hõivatuse kohta;</w:t>
      </w:r>
    </w:p>
    <w:p w14:paraId="4A2B8A28" w14:textId="3FD754B4" w:rsidR="0050048A" w:rsidRPr="00444B1D" w:rsidRDefault="0050048A" w:rsidP="008D0C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 andmed isiku</w:t>
      </w:r>
      <w:r w:rsidR="00C40376">
        <w:rPr>
          <w:rFonts w:ascii="Times New Roman" w:hAnsi="Times New Roman" w:cs="Times New Roman"/>
          <w:sz w:val="24"/>
          <w:szCs w:val="24"/>
        </w:rPr>
        <w:t>t</w:t>
      </w:r>
      <w:r>
        <w:rPr>
          <w:rFonts w:ascii="Times New Roman" w:hAnsi="Times New Roman" w:cs="Times New Roman"/>
          <w:sz w:val="24"/>
          <w:szCs w:val="24"/>
        </w:rPr>
        <w:t xml:space="preserve"> ennast või </w:t>
      </w:r>
      <w:r w:rsidR="00C40376">
        <w:rPr>
          <w:rFonts w:ascii="Times New Roman" w:hAnsi="Times New Roman" w:cs="Times New Roman"/>
          <w:sz w:val="24"/>
          <w:szCs w:val="24"/>
        </w:rPr>
        <w:t xml:space="preserve">lapse heaolu </w:t>
      </w:r>
      <w:r>
        <w:rPr>
          <w:rFonts w:ascii="Times New Roman" w:hAnsi="Times New Roman" w:cs="Times New Roman"/>
          <w:sz w:val="24"/>
          <w:szCs w:val="24"/>
        </w:rPr>
        <w:t>kahjustava käitumise kohta;</w:t>
      </w:r>
    </w:p>
    <w:p w14:paraId="18FC6D35" w14:textId="62171967" w:rsidR="0070574F" w:rsidRPr="00444B1D" w:rsidRDefault="0070574F" w:rsidP="008D0CF9">
      <w:pPr>
        <w:spacing w:after="0" w:line="240" w:lineRule="auto"/>
        <w:jc w:val="both"/>
        <w:rPr>
          <w:rFonts w:ascii="Times New Roman" w:hAnsi="Times New Roman" w:cs="Times New Roman"/>
          <w:sz w:val="24"/>
          <w:szCs w:val="24"/>
        </w:rPr>
      </w:pPr>
      <w:r w:rsidRPr="00444B1D">
        <w:rPr>
          <w:rFonts w:ascii="Times New Roman" w:hAnsi="Times New Roman" w:cs="Times New Roman"/>
          <w:sz w:val="24"/>
          <w:szCs w:val="24"/>
        </w:rPr>
        <w:t>1</w:t>
      </w:r>
      <w:r w:rsidR="005E7238">
        <w:rPr>
          <w:rFonts w:ascii="Times New Roman" w:hAnsi="Times New Roman" w:cs="Times New Roman"/>
          <w:sz w:val="24"/>
          <w:szCs w:val="24"/>
        </w:rPr>
        <w:t>1</w:t>
      </w:r>
      <w:r w:rsidRPr="00444B1D">
        <w:rPr>
          <w:rFonts w:ascii="Times New Roman" w:hAnsi="Times New Roman" w:cs="Times New Roman"/>
          <w:sz w:val="24"/>
          <w:szCs w:val="24"/>
        </w:rPr>
        <w:t>) karistusregistrisse kantud karistusandmed;</w:t>
      </w:r>
    </w:p>
    <w:p w14:paraId="26F63BB5" w14:textId="607FF380" w:rsidR="0070574F" w:rsidRDefault="0070574F" w:rsidP="008D0CF9">
      <w:pPr>
        <w:spacing w:after="0" w:line="240" w:lineRule="auto"/>
        <w:jc w:val="both"/>
        <w:rPr>
          <w:rFonts w:ascii="Times New Roman" w:hAnsi="Times New Roman" w:cs="Times New Roman"/>
          <w:sz w:val="24"/>
          <w:szCs w:val="24"/>
        </w:rPr>
      </w:pPr>
      <w:r w:rsidRPr="00444B1D">
        <w:rPr>
          <w:rFonts w:ascii="Times New Roman" w:hAnsi="Times New Roman" w:cs="Times New Roman"/>
          <w:sz w:val="24"/>
          <w:szCs w:val="24"/>
        </w:rPr>
        <w:t>1</w:t>
      </w:r>
      <w:r w:rsidR="005E7238">
        <w:rPr>
          <w:rFonts w:ascii="Times New Roman" w:hAnsi="Times New Roman" w:cs="Times New Roman"/>
          <w:sz w:val="24"/>
          <w:szCs w:val="24"/>
        </w:rPr>
        <w:t>2</w:t>
      </w:r>
      <w:r w:rsidRPr="00444B1D">
        <w:rPr>
          <w:rFonts w:ascii="Times New Roman" w:hAnsi="Times New Roman" w:cs="Times New Roman"/>
          <w:sz w:val="24"/>
          <w:szCs w:val="24"/>
        </w:rPr>
        <w:t xml:space="preserve">) </w:t>
      </w:r>
      <w:r w:rsidR="003E53DC">
        <w:rPr>
          <w:rFonts w:ascii="Times New Roman" w:hAnsi="Times New Roman" w:cs="Times New Roman"/>
          <w:sz w:val="24"/>
          <w:szCs w:val="24"/>
        </w:rPr>
        <w:t xml:space="preserve">isiku </w:t>
      </w:r>
      <w:r w:rsidRPr="00444B1D">
        <w:rPr>
          <w:rFonts w:ascii="Times New Roman" w:hAnsi="Times New Roman" w:cs="Times New Roman"/>
          <w:sz w:val="24"/>
          <w:szCs w:val="24"/>
        </w:rPr>
        <w:t xml:space="preserve">suhtes käimas oleva kriminaal- ja väärteomenetluse andmed koos selle esemeks oleva süüteo liigi ja toimepanemise asjaoludega ning </w:t>
      </w:r>
      <w:r w:rsidR="003E53DC">
        <w:rPr>
          <w:rFonts w:ascii="Times New Roman" w:hAnsi="Times New Roman" w:cs="Times New Roman"/>
          <w:sz w:val="24"/>
          <w:szCs w:val="24"/>
        </w:rPr>
        <w:t xml:space="preserve">isiku </w:t>
      </w:r>
      <w:r w:rsidRPr="00444B1D">
        <w:rPr>
          <w:rFonts w:ascii="Times New Roman" w:hAnsi="Times New Roman" w:cs="Times New Roman"/>
          <w:sz w:val="24"/>
          <w:szCs w:val="24"/>
        </w:rPr>
        <w:t>suhtes kohaldatud tõkendi, karistuse, mõjutusvahendi ja kriminaalhoolduse andmed;</w:t>
      </w:r>
    </w:p>
    <w:p w14:paraId="32172028" w14:textId="5B627784" w:rsidR="0070574F" w:rsidRPr="00887197" w:rsidRDefault="00042803" w:rsidP="008D0C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13) andmed isiku suhtes toime pandud vägivallajuhtumi </w:t>
      </w:r>
      <w:r w:rsidRPr="00713ACE">
        <w:rPr>
          <w:rFonts w:ascii="Times New Roman" w:hAnsi="Times New Roman" w:cs="Times New Roman"/>
          <w:sz w:val="24"/>
          <w:szCs w:val="24"/>
        </w:rPr>
        <w:t>kohta</w:t>
      </w:r>
      <w:r w:rsidR="00E16316">
        <w:rPr>
          <w:rFonts w:ascii="Times New Roman" w:hAnsi="Times New Roman" w:cs="Times New Roman"/>
          <w:i/>
          <w:iCs/>
          <w:sz w:val="24"/>
          <w:szCs w:val="24"/>
        </w:rPr>
        <w:t xml:space="preserve"> </w:t>
      </w:r>
      <w:r w:rsidR="00E16316">
        <w:rPr>
          <w:rFonts w:ascii="Times New Roman" w:hAnsi="Times New Roman" w:cs="Times New Roman"/>
          <w:sz w:val="24"/>
          <w:szCs w:val="24"/>
        </w:rPr>
        <w:t>koos vägivalla liigi</w:t>
      </w:r>
      <w:r w:rsidR="00B33E77">
        <w:rPr>
          <w:rFonts w:ascii="Times New Roman" w:hAnsi="Times New Roman" w:cs="Times New Roman"/>
          <w:sz w:val="24"/>
          <w:szCs w:val="24"/>
        </w:rPr>
        <w:t xml:space="preserve"> ja</w:t>
      </w:r>
      <w:r w:rsidR="00E16316">
        <w:rPr>
          <w:rFonts w:ascii="Times New Roman" w:hAnsi="Times New Roman" w:cs="Times New Roman"/>
          <w:sz w:val="24"/>
          <w:szCs w:val="24"/>
        </w:rPr>
        <w:t xml:space="preserve"> toimepanemise aja</w:t>
      </w:r>
      <w:r w:rsidR="00E955CC">
        <w:rPr>
          <w:rFonts w:ascii="Times New Roman" w:hAnsi="Times New Roman" w:cs="Times New Roman"/>
          <w:sz w:val="24"/>
          <w:szCs w:val="24"/>
        </w:rPr>
        <w:t>ga</w:t>
      </w:r>
      <w:r w:rsidR="00B33E77">
        <w:rPr>
          <w:rFonts w:ascii="Times New Roman" w:hAnsi="Times New Roman" w:cs="Times New Roman"/>
          <w:sz w:val="24"/>
          <w:szCs w:val="24"/>
        </w:rPr>
        <w:t xml:space="preserve"> ning</w:t>
      </w:r>
      <w:r w:rsidR="00E16316">
        <w:rPr>
          <w:rFonts w:ascii="Times New Roman" w:hAnsi="Times New Roman" w:cs="Times New Roman"/>
          <w:sz w:val="24"/>
          <w:szCs w:val="24"/>
        </w:rPr>
        <w:t xml:space="preserve"> juhtumi </w:t>
      </w:r>
      <w:r w:rsidR="00516E30">
        <w:rPr>
          <w:rFonts w:ascii="Times New Roman" w:hAnsi="Times New Roman" w:cs="Times New Roman"/>
          <w:sz w:val="24"/>
          <w:szCs w:val="24"/>
        </w:rPr>
        <w:t>uurimiseks</w:t>
      </w:r>
      <w:r w:rsidR="00E16316" w:rsidRPr="00E955CC">
        <w:rPr>
          <w:rFonts w:ascii="Times New Roman" w:hAnsi="Times New Roman" w:cs="Times New Roman"/>
          <w:sz w:val="24"/>
          <w:szCs w:val="24"/>
        </w:rPr>
        <w:t xml:space="preserve"> k</w:t>
      </w:r>
      <w:r w:rsidR="00E16316" w:rsidRPr="00E52DB8">
        <w:rPr>
          <w:rFonts w:ascii="Times New Roman" w:hAnsi="Times New Roman" w:cs="Times New Roman"/>
          <w:sz w:val="24"/>
          <w:szCs w:val="24"/>
        </w:rPr>
        <w:t xml:space="preserve">riminaalmenetluse </w:t>
      </w:r>
      <w:r w:rsidR="00E16316">
        <w:rPr>
          <w:rFonts w:ascii="Times New Roman" w:hAnsi="Times New Roman" w:cs="Times New Roman"/>
          <w:sz w:val="24"/>
          <w:szCs w:val="24"/>
        </w:rPr>
        <w:t>alustamise kohta</w:t>
      </w:r>
      <w:r w:rsidR="0053624F">
        <w:rPr>
          <w:rFonts w:ascii="Times New Roman" w:hAnsi="Times New Roman" w:cs="Times New Roman"/>
          <w:sz w:val="24"/>
          <w:szCs w:val="24"/>
        </w:rPr>
        <w:t>.</w:t>
      </w:r>
    </w:p>
    <w:p w14:paraId="0B5977B9" w14:textId="77777777" w:rsidR="008D0CF9" w:rsidRDefault="008D0CF9" w:rsidP="008D0CF9">
      <w:pPr>
        <w:spacing w:after="0" w:line="240" w:lineRule="auto"/>
        <w:jc w:val="both"/>
        <w:rPr>
          <w:rFonts w:ascii="Times New Roman" w:hAnsi="Times New Roman" w:cs="Times New Roman"/>
          <w:sz w:val="24"/>
          <w:szCs w:val="24"/>
        </w:rPr>
      </w:pPr>
    </w:p>
    <w:p w14:paraId="340AD07D" w14:textId="31F0CB41" w:rsidR="003F40E2" w:rsidRPr="00614EF8" w:rsidRDefault="003F40E2" w:rsidP="008D0CF9">
      <w:pPr>
        <w:spacing w:after="0" w:line="240" w:lineRule="auto"/>
        <w:jc w:val="both"/>
        <w:rPr>
          <w:rFonts w:ascii="Times New Roman" w:hAnsi="Times New Roman" w:cs="Times New Roman"/>
          <w:sz w:val="24"/>
          <w:szCs w:val="24"/>
        </w:rPr>
      </w:pPr>
      <w:r w:rsidRPr="00614EF8">
        <w:rPr>
          <w:rFonts w:ascii="Times New Roman" w:hAnsi="Times New Roman" w:cs="Times New Roman"/>
          <w:sz w:val="24"/>
          <w:szCs w:val="24"/>
        </w:rPr>
        <w:t xml:space="preserve">(4) </w:t>
      </w:r>
      <w:r w:rsidR="00A83B2B">
        <w:rPr>
          <w:rFonts w:ascii="Times New Roman" w:hAnsi="Times New Roman" w:cs="Times New Roman"/>
          <w:sz w:val="24"/>
          <w:szCs w:val="24"/>
        </w:rPr>
        <w:t>Käesoleva paragrahvi lõike 1 alusel töödeldavad l</w:t>
      </w:r>
      <w:r w:rsidRPr="00614EF8">
        <w:rPr>
          <w:rFonts w:ascii="Times New Roman" w:hAnsi="Times New Roman" w:cs="Times New Roman"/>
          <w:sz w:val="24"/>
          <w:szCs w:val="24"/>
        </w:rPr>
        <w:t>apse perekonna ja leibkonna liikme isikuandmed on:</w:t>
      </w:r>
    </w:p>
    <w:p w14:paraId="1DED130B" w14:textId="77777777" w:rsidR="003F40E2" w:rsidRPr="00614EF8" w:rsidRDefault="003F40E2" w:rsidP="008D0CF9">
      <w:pPr>
        <w:spacing w:after="0" w:line="240" w:lineRule="auto"/>
        <w:jc w:val="both"/>
        <w:rPr>
          <w:rFonts w:ascii="Times New Roman" w:hAnsi="Times New Roman" w:cs="Times New Roman"/>
          <w:sz w:val="24"/>
          <w:szCs w:val="24"/>
        </w:rPr>
      </w:pPr>
      <w:r w:rsidRPr="00614EF8">
        <w:rPr>
          <w:rFonts w:ascii="Times New Roman" w:hAnsi="Times New Roman" w:cs="Times New Roman"/>
          <w:sz w:val="24"/>
          <w:szCs w:val="24"/>
        </w:rPr>
        <w:t xml:space="preserve">1) üldandmed; </w:t>
      </w:r>
    </w:p>
    <w:p w14:paraId="2B00595A" w14:textId="77777777" w:rsidR="003F40E2" w:rsidRPr="00614EF8" w:rsidRDefault="003F40E2" w:rsidP="008D0CF9">
      <w:pPr>
        <w:spacing w:after="0" w:line="240" w:lineRule="auto"/>
        <w:jc w:val="both"/>
        <w:rPr>
          <w:rFonts w:ascii="Times New Roman" w:hAnsi="Times New Roman" w:cs="Times New Roman"/>
          <w:sz w:val="24"/>
          <w:szCs w:val="24"/>
        </w:rPr>
      </w:pPr>
      <w:r w:rsidRPr="00614EF8">
        <w:rPr>
          <w:rFonts w:ascii="Times New Roman" w:hAnsi="Times New Roman" w:cs="Times New Roman"/>
          <w:sz w:val="24"/>
          <w:szCs w:val="24"/>
        </w:rPr>
        <w:t xml:space="preserve">2) andmed </w:t>
      </w:r>
      <w:proofErr w:type="spellStart"/>
      <w:r w:rsidRPr="00614EF8">
        <w:rPr>
          <w:rFonts w:ascii="Times New Roman" w:hAnsi="Times New Roman" w:cs="Times New Roman"/>
          <w:sz w:val="24"/>
          <w:szCs w:val="24"/>
        </w:rPr>
        <w:t>vanemluse</w:t>
      </w:r>
      <w:proofErr w:type="spellEnd"/>
      <w:r w:rsidRPr="00614EF8">
        <w:rPr>
          <w:rFonts w:ascii="Times New Roman" w:hAnsi="Times New Roman" w:cs="Times New Roman"/>
          <w:sz w:val="24"/>
          <w:szCs w:val="24"/>
        </w:rPr>
        <w:t xml:space="preserve"> ja eestkoste kohta;</w:t>
      </w:r>
    </w:p>
    <w:p w14:paraId="477088B1" w14:textId="14840AED" w:rsidR="003F40E2" w:rsidRPr="00614EF8" w:rsidRDefault="003F40E2" w:rsidP="008D0CF9">
      <w:pPr>
        <w:spacing w:after="0" w:line="240" w:lineRule="auto"/>
        <w:jc w:val="both"/>
        <w:rPr>
          <w:rFonts w:ascii="Times New Roman" w:hAnsi="Times New Roman" w:cs="Times New Roman"/>
          <w:sz w:val="24"/>
          <w:szCs w:val="24"/>
        </w:rPr>
      </w:pPr>
      <w:r w:rsidRPr="00614EF8">
        <w:rPr>
          <w:rFonts w:ascii="Times New Roman" w:hAnsi="Times New Roman" w:cs="Times New Roman"/>
          <w:sz w:val="24"/>
          <w:szCs w:val="24"/>
        </w:rPr>
        <w:t xml:space="preserve">3) andmed </w:t>
      </w:r>
      <w:r w:rsidR="00CC4010">
        <w:rPr>
          <w:rFonts w:ascii="Times New Roman" w:hAnsi="Times New Roman" w:cs="Times New Roman"/>
          <w:sz w:val="24"/>
          <w:szCs w:val="24"/>
        </w:rPr>
        <w:t xml:space="preserve">isiku </w:t>
      </w:r>
      <w:r w:rsidRPr="00614EF8">
        <w:rPr>
          <w:rFonts w:ascii="Times New Roman" w:hAnsi="Times New Roman" w:cs="Times New Roman"/>
          <w:sz w:val="24"/>
          <w:szCs w:val="24"/>
        </w:rPr>
        <w:t xml:space="preserve">terviseseisundi ja -käitumise ning isikule määratud ravi ja selle järgimise kohta ulatuses, milles </w:t>
      </w:r>
      <w:r w:rsidR="00CC4010">
        <w:rPr>
          <w:rFonts w:ascii="Times New Roman" w:hAnsi="Times New Roman" w:cs="Times New Roman"/>
          <w:sz w:val="24"/>
          <w:szCs w:val="24"/>
        </w:rPr>
        <w:t xml:space="preserve">tema </w:t>
      </w:r>
      <w:r w:rsidRPr="00614EF8">
        <w:rPr>
          <w:rFonts w:ascii="Times New Roman" w:hAnsi="Times New Roman" w:cs="Times New Roman"/>
          <w:sz w:val="24"/>
          <w:szCs w:val="24"/>
        </w:rPr>
        <w:t xml:space="preserve">terviseseisund </w:t>
      </w:r>
      <w:r w:rsidR="00FA0CDE">
        <w:rPr>
          <w:rFonts w:ascii="Times New Roman" w:hAnsi="Times New Roman" w:cs="Times New Roman"/>
          <w:sz w:val="24"/>
          <w:szCs w:val="24"/>
        </w:rPr>
        <w:t xml:space="preserve">ja -käitumine </w:t>
      </w:r>
      <w:r w:rsidRPr="00614EF8">
        <w:rPr>
          <w:rFonts w:ascii="Times New Roman" w:hAnsi="Times New Roman" w:cs="Times New Roman"/>
          <w:sz w:val="24"/>
          <w:szCs w:val="24"/>
        </w:rPr>
        <w:t>võib mõjutada lapse heaolu;</w:t>
      </w:r>
    </w:p>
    <w:p w14:paraId="4338D494" w14:textId="2E998993" w:rsidR="003F40E2" w:rsidRPr="00614EF8" w:rsidRDefault="003F40E2" w:rsidP="008D0CF9">
      <w:pPr>
        <w:spacing w:after="0" w:line="240" w:lineRule="auto"/>
        <w:jc w:val="both"/>
        <w:rPr>
          <w:rFonts w:ascii="Times New Roman" w:hAnsi="Times New Roman" w:cs="Times New Roman"/>
          <w:sz w:val="24"/>
          <w:szCs w:val="24"/>
        </w:rPr>
      </w:pPr>
      <w:r w:rsidRPr="00614EF8">
        <w:rPr>
          <w:rFonts w:ascii="Times New Roman" w:hAnsi="Times New Roman" w:cs="Times New Roman"/>
          <w:sz w:val="24"/>
          <w:szCs w:val="24"/>
        </w:rPr>
        <w:t>4) andmed isikule tema toimetuleku toetamiseks osutatavate sotsiaal-, tervishoiu- ja ohvriabiteenuste kohta koos teenuse liigi, kestuse ja vajaduse</w:t>
      </w:r>
      <w:r w:rsidR="00713ACE">
        <w:rPr>
          <w:rFonts w:ascii="Times New Roman" w:hAnsi="Times New Roman" w:cs="Times New Roman"/>
          <w:sz w:val="24"/>
          <w:szCs w:val="24"/>
        </w:rPr>
        <w:t xml:space="preserve"> korra</w:t>
      </w:r>
      <w:r w:rsidRPr="00614EF8">
        <w:rPr>
          <w:rFonts w:ascii="Times New Roman" w:hAnsi="Times New Roman" w:cs="Times New Roman"/>
          <w:sz w:val="24"/>
          <w:szCs w:val="24"/>
        </w:rPr>
        <w:t xml:space="preserve">l teenuseosutaja isikuga ulatuses, milles isiku </w:t>
      </w:r>
      <w:r w:rsidR="00C27FC8">
        <w:rPr>
          <w:rFonts w:ascii="Times New Roman" w:hAnsi="Times New Roman" w:cs="Times New Roman"/>
          <w:sz w:val="24"/>
          <w:szCs w:val="24"/>
        </w:rPr>
        <w:t xml:space="preserve">toimetulek </w:t>
      </w:r>
      <w:r w:rsidRPr="00614EF8">
        <w:rPr>
          <w:rFonts w:ascii="Times New Roman" w:hAnsi="Times New Roman" w:cs="Times New Roman"/>
          <w:sz w:val="24"/>
          <w:szCs w:val="24"/>
        </w:rPr>
        <w:t>võib mõjutada lapse heaolu;</w:t>
      </w:r>
    </w:p>
    <w:p w14:paraId="76400947" w14:textId="337786CD" w:rsidR="003F40E2" w:rsidRPr="00614EF8" w:rsidRDefault="003F40E2" w:rsidP="008D0CF9">
      <w:pPr>
        <w:spacing w:after="0" w:line="240" w:lineRule="auto"/>
        <w:jc w:val="both"/>
        <w:rPr>
          <w:rFonts w:ascii="Times New Roman" w:hAnsi="Times New Roman" w:cs="Times New Roman"/>
          <w:sz w:val="24"/>
          <w:szCs w:val="24"/>
        </w:rPr>
      </w:pPr>
      <w:r w:rsidRPr="00614EF8">
        <w:rPr>
          <w:rFonts w:ascii="Times New Roman" w:hAnsi="Times New Roman" w:cs="Times New Roman"/>
          <w:sz w:val="24"/>
          <w:szCs w:val="24"/>
        </w:rPr>
        <w:t xml:space="preserve">5) andmed hariduse omandamise </w:t>
      </w:r>
      <w:r w:rsidR="000D608E">
        <w:rPr>
          <w:rFonts w:ascii="Times New Roman" w:hAnsi="Times New Roman" w:cs="Times New Roman"/>
          <w:sz w:val="24"/>
          <w:szCs w:val="24"/>
        </w:rPr>
        <w:t>ja</w:t>
      </w:r>
      <w:r w:rsidRPr="00614EF8">
        <w:rPr>
          <w:rFonts w:ascii="Times New Roman" w:hAnsi="Times New Roman" w:cs="Times New Roman"/>
          <w:sz w:val="24"/>
          <w:szCs w:val="24"/>
        </w:rPr>
        <w:t xml:space="preserve"> tööga hõivatuse kohta;</w:t>
      </w:r>
    </w:p>
    <w:p w14:paraId="11B0EEFE" w14:textId="6876EB58" w:rsidR="003F40E2" w:rsidRPr="00614EF8" w:rsidRDefault="003F40E2" w:rsidP="008D0CF9">
      <w:pPr>
        <w:spacing w:after="0" w:line="240" w:lineRule="auto"/>
        <w:jc w:val="both"/>
        <w:rPr>
          <w:rFonts w:ascii="Times New Roman" w:hAnsi="Times New Roman" w:cs="Times New Roman"/>
          <w:sz w:val="24"/>
          <w:szCs w:val="24"/>
        </w:rPr>
      </w:pPr>
      <w:r w:rsidRPr="00614EF8">
        <w:rPr>
          <w:rFonts w:ascii="Times New Roman" w:hAnsi="Times New Roman" w:cs="Times New Roman"/>
          <w:sz w:val="24"/>
          <w:szCs w:val="24"/>
        </w:rPr>
        <w:t>6) puude raskusaste, liik</w:t>
      </w:r>
      <w:r w:rsidR="000D608E">
        <w:rPr>
          <w:rFonts w:ascii="Times New Roman" w:hAnsi="Times New Roman" w:cs="Times New Roman"/>
          <w:sz w:val="24"/>
          <w:szCs w:val="24"/>
        </w:rPr>
        <w:t xml:space="preserve">, </w:t>
      </w:r>
      <w:r w:rsidRPr="00614EF8">
        <w:rPr>
          <w:rFonts w:ascii="Times New Roman" w:hAnsi="Times New Roman" w:cs="Times New Roman"/>
          <w:sz w:val="24"/>
          <w:szCs w:val="24"/>
        </w:rPr>
        <w:t>kestus</w:t>
      </w:r>
      <w:r w:rsidR="000D608E">
        <w:rPr>
          <w:rFonts w:ascii="Times New Roman" w:hAnsi="Times New Roman" w:cs="Times New Roman"/>
          <w:sz w:val="24"/>
          <w:szCs w:val="24"/>
        </w:rPr>
        <w:t xml:space="preserve"> </w:t>
      </w:r>
      <w:r w:rsidR="000D608E" w:rsidRPr="00444B1D">
        <w:rPr>
          <w:rFonts w:ascii="Times New Roman" w:hAnsi="Times New Roman" w:cs="Times New Roman"/>
          <w:sz w:val="24"/>
          <w:szCs w:val="24"/>
        </w:rPr>
        <w:t>ja funktsiooni kõrvalekalle</w:t>
      </w:r>
      <w:r w:rsidRPr="00614EF8">
        <w:rPr>
          <w:rFonts w:ascii="Times New Roman" w:hAnsi="Times New Roman" w:cs="Times New Roman"/>
          <w:sz w:val="24"/>
          <w:szCs w:val="24"/>
        </w:rPr>
        <w:t xml:space="preserve">, kui </w:t>
      </w:r>
      <w:r w:rsidR="00CC4010">
        <w:rPr>
          <w:rFonts w:ascii="Times New Roman" w:hAnsi="Times New Roman" w:cs="Times New Roman"/>
          <w:sz w:val="24"/>
          <w:szCs w:val="24"/>
        </w:rPr>
        <w:t xml:space="preserve">isiku </w:t>
      </w:r>
      <w:r w:rsidRPr="00614EF8">
        <w:rPr>
          <w:rFonts w:ascii="Times New Roman" w:hAnsi="Times New Roman" w:cs="Times New Roman"/>
          <w:sz w:val="24"/>
          <w:szCs w:val="24"/>
        </w:rPr>
        <w:t>puu</w:t>
      </w:r>
      <w:r w:rsidR="00CC4010">
        <w:rPr>
          <w:rFonts w:ascii="Times New Roman" w:hAnsi="Times New Roman" w:cs="Times New Roman"/>
          <w:sz w:val="24"/>
          <w:szCs w:val="24"/>
        </w:rPr>
        <w:t>e</w:t>
      </w:r>
      <w:r w:rsidRPr="00614EF8">
        <w:rPr>
          <w:rFonts w:ascii="Times New Roman" w:hAnsi="Times New Roman" w:cs="Times New Roman"/>
          <w:sz w:val="24"/>
          <w:szCs w:val="24"/>
        </w:rPr>
        <w:t xml:space="preserve"> võib mõjutada lapse heaolu; </w:t>
      </w:r>
    </w:p>
    <w:p w14:paraId="4BCD4609" w14:textId="77777777" w:rsidR="003F40E2" w:rsidRPr="00614EF8" w:rsidRDefault="003F40E2" w:rsidP="008D0CF9">
      <w:pPr>
        <w:spacing w:after="0" w:line="240" w:lineRule="auto"/>
        <w:jc w:val="both"/>
        <w:rPr>
          <w:rFonts w:ascii="Times New Roman" w:hAnsi="Times New Roman" w:cs="Times New Roman"/>
          <w:sz w:val="24"/>
          <w:szCs w:val="24"/>
        </w:rPr>
      </w:pPr>
      <w:r w:rsidRPr="00614EF8">
        <w:rPr>
          <w:rFonts w:ascii="Times New Roman" w:hAnsi="Times New Roman" w:cs="Times New Roman"/>
          <w:sz w:val="24"/>
          <w:szCs w:val="24"/>
        </w:rPr>
        <w:t>7) karistusregistrisse kantud karistusandmed, kui isiku karistatus võib mõjutada lapse heaolu;</w:t>
      </w:r>
    </w:p>
    <w:p w14:paraId="1D04B737" w14:textId="77777777" w:rsidR="003F40E2" w:rsidRDefault="003F40E2" w:rsidP="008D0CF9">
      <w:pPr>
        <w:spacing w:after="0" w:line="240" w:lineRule="auto"/>
        <w:jc w:val="both"/>
        <w:rPr>
          <w:rFonts w:ascii="Times New Roman" w:hAnsi="Times New Roman" w:cs="Times New Roman"/>
          <w:sz w:val="24"/>
          <w:szCs w:val="24"/>
        </w:rPr>
      </w:pPr>
      <w:r w:rsidRPr="00614EF8">
        <w:rPr>
          <w:rFonts w:ascii="Times New Roman" w:hAnsi="Times New Roman" w:cs="Times New Roman"/>
          <w:sz w:val="24"/>
          <w:szCs w:val="24"/>
        </w:rPr>
        <w:lastRenderedPageBreak/>
        <w:t>8) isiku suhtes käimas oleva kriminaal- ja väärteomenetluse andmed koos selle esemeks oleva süüteo liigi ja toimepanemise asjaoludega ning isiku suhtes kohaldatud tõkendi, karistuse, mõjutusvahendi ja kriminaalhoolduse andmed, kui isiku arvatav tegu või tema suhtes kohaldatud meede võib mõjutada lapse heaolu;</w:t>
      </w:r>
    </w:p>
    <w:p w14:paraId="5C70BD9A" w14:textId="39DB57AB" w:rsidR="003F40E2" w:rsidRPr="00614EF8" w:rsidRDefault="00AA19C0" w:rsidP="008D0C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0A4C87">
        <w:rPr>
          <w:rFonts w:ascii="Times New Roman" w:hAnsi="Times New Roman" w:cs="Times New Roman"/>
          <w:sz w:val="24"/>
          <w:szCs w:val="24"/>
        </w:rPr>
        <w:t>) andmed isiku suhtes toime pandud vägivallajuhtumi kohta</w:t>
      </w:r>
      <w:r w:rsidR="000A4C87">
        <w:rPr>
          <w:rFonts w:ascii="Times New Roman" w:hAnsi="Times New Roman" w:cs="Times New Roman"/>
          <w:i/>
          <w:iCs/>
          <w:sz w:val="24"/>
          <w:szCs w:val="24"/>
        </w:rPr>
        <w:t xml:space="preserve"> </w:t>
      </w:r>
      <w:r w:rsidR="000A4C87">
        <w:rPr>
          <w:rFonts w:ascii="Times New Roman" w:hAnsi="Times New Roman" w:cs="Times New Roman"/>
          <w:sz w:val="24"/>
          <w:szCs w:val="24"/>
        </w:rPr>
        <w:t>koos vägivalla liigi ja toimepanemise aja</w:t>
      </w:r>
      <w:r w:rsidR="00E955CC">
        <w:rPr>
          <w:rFonts w:ascii="Times New Roman" w:hAnsi="Times New Roman" w:cs="Times New Roman"/>
          <w:sz w:val="24"/>
          <w:szCs w:val="24"/>
        </w:rPr>
        <w:t>ga</w:t>
      </w:r>
      <w:r w:rsidR="000A4C87">
        <w:rPr>
          <w:rFonts w:ascii="Times New Roman" w:hAnsi="Times New Roman" w:cs="Times New Roman"/>
          <w:sz w:val="24"/>
          <w:szCs w:val="24"/>
        </w:rPr>
        <w:t xml:space="preserve"> ning juhtumi </w:t>
      </w:r>
      <w:r w:rsidR="00516E30">
        <w:rPr>
          <w:rFonts w:ascii="Times New Roman" w:hAnsi="Times New Roman" w:cs="Times New Roman"/>
          <w:sz w:val="24"/>
          <w:szCs w:val="24"/>
        </w:rPr>
        <w:t>uurimiseks</w:t>
      </w:r>
      <w:r w:rsidR="000A4C87">
        <w:rPr>
          <w:rFonts w:ascii="Times New Roman" w:hAnsi="Times New Roman" w:cs="Times New Roman"/>
          <w:sz w:val="24"/>
          <w:szCs w:val="24"/>
        </w:rPr>
        <w:t xml:space="preserve"> </w:t>
      </w:r>
      <w:r w:rsidR="000A4C87" w:rsidRPr="00E52DB8">
        <w:rPr>
          <w:rFonts w:ascii="Times New Roman" w:hAnsi="Times New Roman" w:cs="Times New Roman"/>
          <w:sz w:val="24"/>
          <w:szCs w:val="24"/>
        </w:rPr>
        <w:t xml:space="preserve">kriminaalmenetluse </w:t>
      </w:r>
      <w:r w:rsidR="000A4C87">
        <w:rPr>
          <w:rFonts w:ascii="Times New Roman" w:hAnsi="Times New Roman" w:cs="Times New Roman"/>
          <w:sz w:val="24"/>
          <w:szCs w:val="24"/>
        </w:rPr>
        <w:t>alustamise kohta</w:t>
      </w:r>
      <w:r w:rsidR="00AA6B08">
        <w:rPr>
          <w:rFonts w:ascii="Times New Roman" w:hAnsi="Times New Roman" w:cs="Times New Roman"/>
          <w:sz w:val="24"/>
          <w:szCs w:val="24"/>
        </w:rPr>
        <w:t xml:space="preserve">, kui </w:t>
      </w:r>
      <w:r>
        <w:rPr>
          <w:rFonts w:ascii="Times New Roman" w:hAnsi="Times New Roman" w:cs="Times New Roman"/>
          <w:sz w:val="24"/>
          <w:szCs w:val="24"/>
        </w:rPr>
        <w:t>juhtum võib mõjutada lapse heaolu</w:t>
      </w:r>
      <w:r w:rsidR="003F40E2" w:rsidRPr="00614EF8">
        <w:rPr>
          <w:rFonts w:ascii="Times New Roman" w:hAnsi="Times New Roman" w:cs="Times New Roman"/>
          <w:sz w:val="24"/>
          <w:szCs w:val="24"/>
        </w:rPr>
        <w:t>.</w:t>
      </w:r>
    </w:p>
    <w:p w14:paraId="2833FFF3" w14:textId="77777777" w:rsidR="008D0CF9" w:rsidRDefault="008D0CF9" w:rsidP="008D0CF9">
      <w:pPr>
        <w:spacing w:after="0" w:line="240" w:lineRule="auto"/>
        <w:jc w:val="both"/>
        <w:rPr>
          <w:rFonts w:ascii="Times New Roman" w:hAnsi="Times New Roman" w:cs="Times New Roman"/>
          <w:sz w:val="24"/>
          <w:szCs w:val="24"/>
        </w:rPr>
      </w:pPr>
    </w:p>
    <w:p w14:paraId="227A677F" w14:textId="52A94D0C" w:rsidR="00096A8F" w:rsidRPr="00096A8F" w:rsidRDefault="00096A8F" w:rsidP="008D0CF9">
      <w:pPr>
        <w:spacing w:after="0" w:line="240" w:lineRule="auto"/>
        <w:jc w:val="both"/>
        <w:rPr>
          <w:rFonts w:ascii="Times New Roman" w:hAnsi="Times New Roman" w:cs="Times New Roman"/>
          <w:sz w:val="24"/>
          <w:szCs w:val="24"/>
        </w:rPr>
      </w:pPr>
      <w:r w:rsidRPr="00096A8F">
        <w:rPr>
          <w:rFonts w:ascii="Times New Roman" w:hAnsi="Times New Roman" w:cs="Times New Roman"/>
          <w:sz w:val="24"/>
          <w:szCs w:val="24"/>
        </w:rPr>
        <w:t>(</w:t>
      </w:r>
      <w:r w:rsidR="00357EF4">
        <w:rPr>
          <w:rFonts w:ascii="Times New Roman" w:hAnsi="Times New Roman" w:cs="Times New Roman"/>
          <w:sz w:val="24"/>
          <w:szCs w:val="24"/>
        </w:rPr>
        <w:t>5</w:t>
      </w:r>
      <w:r w:rsidRPr="00096A8F">
        <w:rPr>
          <w:rFonts w:ascii="Times New Roman" w:hAnsi="Times New Roman" w:cs="Times New Roman"/>
          <w:sz w:val="24"/>
          <w:szCs w:val="24"/>
        </w:rPr>
        <w:t xml:space="preserve">) Sotsiaalkindlustusametil on õigus töödelda käesoleva paragrahvi lõigetes </w:t>
      </w:r>
      <w:r w:rsidR="00DC582B">
        <w:rPr>
          <w:rFonts w:ascii="Times New Roman" w:hAnsi="Times New Roman" w:cs="Times New Roman"/>
          <w:sz w:val="24"/>
          <w:szCs w:val="24"/>
        </w:rPr>
        <w:t>2</w:t>
      </w:r>
      <w:r w:rsidR="00DF3129">
        <w:rPr>
          <w:rFonts w:ascii="Times New Roman" w:hAnsi="Times New Roman" w:cs="Times New Roman"/>
          <w:sz w:val="24"/>
          <w:szCs w:val="24"/>
        </w:rPr>
        <w:t>–</w:t>
      </w:r>
      <w:r w:rsidR="00357EF4">
        <w:rPr>
          <w:rFonts w:ascii="Times New Roman" w:hAnsi="Times New Roman" w:cs="Times New Roman"/>
          <w:sz w:val="24"/>
          <w:szCs w:val="24"/>
        </w:rPr>
        <w:t>4</w:t>
      </w:r>
      <w:r w:rsidRPr="00096A8F">
        <w:rPr>
          <w:rFonts w:ascii="Times New Roman" w:hAnsi="Times New Roman" w:cs="Times New Roman"/>
          <w:sz w:val="24"/>
          <w:szCs w:val="24"/>
        </w:rPr>
        <w:t xml:space="preserve"> nimetatud isikuandmeid käesoleva seaduse </w:t>
      </w:r>
      <w:bookmarkStart w:id="12" w:name="_Hlk157173668"/>
      <w:r w:rsidRPr="00096A8F">
        <w:rPr>
          <w:rFonts w:ascii="Times New Roman" w:hAnsi="Times New Roman" w:cs="Times New Roman"/>
          <w:sz w:val="24"/>
          <w:szCs w:val="24"/>
        </w:rPr>
        <w:t>§ 15 lõike 2 punktides 2</w:t>
      </w:r>
      <w:r w:rsidR="007F727D" w:rsidRPr="007F727D">
        <w:rPr>
          <w:rFonts w:ascii="Times New Roman" w:hAnsi="Times New Roman" w:cs="Times New Roman"/>
          <w:sz w:val="24"/>
          <w:szCs w:val="24"/>
        </w:rPr>
        <w:t>–</w:t>
      </w:r>
      <w:r w:rsidRPr="00096A8F">
        <w:rPr>
          <w:rFonts w:ascii="Times New Roman" w:hAnsi="Times New Roman" w:cs="Times New Roman"/>
          <w:sz w:val="24"/>
          <w:szCs w:val="24"/>
        </w:rPr>
        <w:t xml:space="preserve">4 ja lõike 3 </w:t>
      </w:r>
      <w:r w:rsidRPr="00861E50">
        <w:rPr>
          <w:rFonts w:ascii="Times New Roman" w:hAnsi="Times New Roman" w:cs="Times New Roman"/>
          <w:sz w:val="24"/>
          <w:szCs w:val="24"/>
        </w:rPr>
        <w:t>punktides 6</w:t>
      </w:r>
      <w:r w:rsidR="007F727D" w:rsidRPr="00861E50">
        <w:rPr>
          <w:rFonts w:ascii="Times New Roman" w:hAnsi="Times New Roman" w:cs="Times New Roman"/>
          <w:sz w:val="24"/>
          <w:szCs w:val="24"/>
        </w:rPr>
        <w:t>–</w:t>
      </w:r>
      <w:r w:rsidRPr="00861E50">
        <w:rPr>
          <w:rFonts w:ascii="Times New Roman" w:hAnsi="Times New Roman" w:cs="Times New Roman"/>
          <w:sz w:val="24"/>
          <w:szCs w:val="24"/>
        </w:rPr>
        <w:t>7 nimetatud</w:t>
      </w:r>
      <w:r w:rsidRPr="00096A8F">
        <w:rPr>
          <w:rFonts w:ascii="Times New Roman" w:hAnsi="Times New Roman" w:cs="Times New Roman"/>
          <w:sz w:val="24"/>
          <w:szCs w:val="24"/>
        </w:rPr>
        <w:t xml:space="preserve"> ülesannete</w:t>
      </w:r>
      <w:bookmarkEnd w:id="12"/>
      <w:r w:rsidRPr="00096A8F">
        <w:rPr>
          <w:rFonts w:ascii="Times New Roman" w:hAnsi="Times New Roman" w:cs="Times New Roman"/>
          <w:sz w:val="24"/>
          <w:szCs w:val="24"/>
        </w:rPr>
        <w:t xml:space="preserve"> täitmiseks.</w:t>
      </w:r>
    </w:p>
    <w:p w14:paraId="4D75679D" w14:textId="77777777" w:rsidR="008D0CF9" w:rsidRDefault="008D0CF9" w:rsidP="008D0CF9">
      <w:pPr>
        <w:spacing w:after="0" w:line="240" w:lineRule="auto"/>
        <w:jc w:val="both"/>
        <w:rPr>
          <w:rFonts w:ascii="Times New Roman" w:hAnsi="Times New Roman" w:cs="Times New Roman"/>
          <w:sz w:val="24"/>
          <w:szCs w:val="24"/>
        </w:rPr>
      </w:pPr>
    </w:p>
    <w:p w14:paraId="4CE13AEB" w14:textId="54373FCD" w:rsidR="00096A8F" w:rsidRPr="00096A8F" w:rsidRDefault="00096A8F" w:rsidP="008D0CF9">
      <w:pPr>
        <w:spacing w:after="0" w:line="240" w:lineRule="auto"/>
        <w:jc w:val="both"/>
        <w:rPr>
          <w:rFonts w:ascii="Times New Roman" w:hAnsi="Times New Roman" w:cs="Times New Roman"/>
          <w:sz w:val="24"/>
          <w:szCs w:val="24"/>
        </w:rPr>
      </w:pPr>
      <w:r w:rsidRPr="00096A8F">
        <w:rPr>
          <w:rFonts w:ascii="Times New Roman" w:hAnsi="Times New Roman" w:cs="Times New Roman"/>
          <w:sz w:val="24"/>
          <w:szCs w:val="24"/>
        </w:rPr>
        <w:t>(</w:t>
      </w:r>
      <w:r w:rsidR="00357EF4">
        <w:rPr>
          <w:rFonts w:ascii="Times New Roman" w:hAnsi="Times New Roman" w:cs="Times New Roman"/>
          <w:sz w:val="24"/>
          <w:szCs w:val="24"/>
        </w:rPr>
        <w:t>6</w:t>
      </w:r>
      <w:r w:rsidRPr="00096A8F">
        <w:rPr>
          <w:rFonts w:ascii="Times New Roman" w:hAnsi="Times New Roman" w:cs="Times New Roman"/>
          <w:sz w:val="24"/>
          <w:szCs w:val="24"/>
        </w:rPr>
        <w:t>) Kohaliku omavalitsuse üksus ja käesoleva seaduse §-des 29</w:t>
      </w:r>
      <w:r w:rsidRPr="00096A8F">
        <w:rPr>
          <w:rFonts w:ascii="Times New Roman" w:hAnsi="Times New Roman" w:cs="Times New Roman"/>
          <w:sz w:val="24"/>
          <w:szCs w:val="24"/>
          <w:vertAlign w:val="superscript"/>
        </w:rPr>
        <w:t>1</w:t>
      </w:r>
      <w:r w:rsidRPr="00096A8F">
        <w:rPr>
          <w:rFonts w:ascii="Times New Roman" w:hAnsi="Times New Roman" w:cs="Times New Roman"/>
          <w:sz w:val="24"/>
          <w:szCs w:val="24"/>
        </w:rPr>
        <w:t xml:space="preserve"> ja 33 sätestatud juhtu</w:t>
      </w:r>
      <w:r w:rsidR="00000996">
        <w:rPr>
          <w:rFonts w:ascii="Times New Roman" w:hAnsi="Times New Roman" w:cs="Times New Roman"/>
          <w:sz w:val="24"/>
          <w:szCs w:val="24"/>
        </w:rPr>
        <w:t>d</w:t>
      </w:r>
      <w:r w:rsidRPr="00096A8F">
        <w:rPr>
          <w:rFonts w:ascii="Times New Roman" w:hAnsi="Times New Roman" w:cs="Times New Roman"/>
          <w:sz w:val="24"/>
          <w:szCs w:val="24"/>
        </w:rPr>
        <w:t xml:space="preserve">el Sotsiaalkindlustusamet võib </w:t>
      </w:r>
      <w:r w:rsidRPr="00861E50">
        <w:rPr>
          <w:rFonts w:ascii="Times New Roman" w:hAnsi="Times New Roman" w:cs="Times New Roman"/>
          <w:sz w:val="24"/>
          <w:szCs w:val="24"/>
        </w:rPr>
        <w:t xml:space="preserve">lapse abivajaduse hindamiseks ja </w:t>
      </w:r>
      <w:r w:rsidR="00000996" w:rsidRPr="00861E50">
        <w:rPr>
          <w:rFonts w:ascii="Times New Roman" w:hAnsi="Times New Roman" w:cs="Times New Roman"/>
          <w:sz w:val="24"/>
          <w:szCs w:val="24"/>
        </w:rPr>
        <w:t xml:space="preserve">sobiva </w:t>
      </w:r>
      <w:r w:rsidRPr="00861E50">
        <w:rPr>
          <w:rFonts w:ascii="Times New Roman" w:hAnsi="Times New Roman" w:cs="Times New Roman"/>
          <w:sz w:val="24"/>
          <w:szCs w:val="24"/>
        </w:rPr>
        <w:t>abi osutamiseks kaasata</w:t>
      </w:r>
      <w:r w:rsidRPr="00096A8F">
        <w:rPr>
          <w:rFonts w:ascii="Times New Roman" w:hAnsi="Times New Roman" w:cs="Times New Roman"/>
          <w:sz w:val="24"/>
          <w:szCs w:val="24"/>
        </w:rPr>
        <w:t xml:space="preserve"> selle lapsega töötavaid isikuid ning teisi asjaomaseid spetsialiste ja asutusi</w:t>
      </w:r>
      <w:r w:rsidR="00861E50">
        <w:rPr>
          <w:rFonts w:ascii="Times New Roman" w:hAnsi="Times New Roman" w:cs="Times New Roman"/>
          <w:sz w:val="24"/>
          <w:szCs w:val="24"/>
        </w:rPr>
        <w:t>.</w:t>
      </w:r>
      <w:r w:rsidRPr="00096A8F">
        <w:rPr>
          <w:rFonts w:ascii="Times New Roman" w:hAnsi="Times New Roman" w:cs="Times New Roman"/>
          <w:sz w:val="24"/>
          <w:szCs w:val="24"/>
        </w:rPr>
        <w:t xml:space="preserve"> Eelviidatud eesmärkide täitmiseks on </w:t>
      </w:r>
      <w:r w:rsidR="00503DCF" w:rsidRPr="00EC44F0">
        <w:rPr>
          <w:rFonts w:ascii="Times New Roman" w:hAnsi="Times New Roman" w:cs="Times New Roman"/>
          <w:sz w:val="24"/>
          <w:szCs w:val="24"/>
        </w:rPr>
        <w:t>ka menetlusse kaasatud osapoolte</w:t>
      </w:r>
      <w:r w:rsidR="00503DCF">
        <w:rPr>
          <w:rFonts w:ascii="Times New Roman" w:hAnsi="Times New Roman" w:cs="Times New Roman"/>
          <w:sz w:val="24"/>
          <w:szCs w:val="24"/>
        </w:rPr>
        <w:t>l</w:t>
      </w:r>
      <w:r w:rsidR="00503DCF" w:rsidRPr="00EC44F0">
        <w:rPr>
          <w:rFonts w:ascii="Times New Roman" w:hAnsi="Times New Roman" w:cs="Times New Roman"/>
          <w:sz w:val="24"/>
          <w:szCs w:val="24"/>
        </w:rPr>
        <w:t xml:space="preserve"> </w:t>
      </w:r>
      <w:r w:rsidRPr="00EC44F0">
        <w:rPr>
          <w:rFonts w:ascii="Times New Roman" w:hAnsi="Times New Roman" w:cs="Times New Roman"/>
          <w:sz w:val="24"/>
          <w:szCs w:val="24"/>
        </w:rPr>
        <w:t xml:space="preserve">õigus </w:t>
      </w:r>
      <w:r w:rsidR="00916F54">
        <w:rPr>
          <w:rFonts w:ascii="Times New Roman" w:hAnsi="Times New Roman" w:cs="Times New Roman"/>
          <w:sz w:val="24"/>
          <w:szCs w:val="24"/>
        </w:rPr>
        <w:t xml:space="preserve">töödelda </w:t>
      </w:r>
      <w:r w:rsidR="001D5084" w:rsidRPr="00EC44F0">
        <w:rPr>
          <w:rFonts w:ascii="Times New Roman" w:hAnsi="Times New Roman" w:cs="Times New Roman"/>
          <w:sz w:val="24"/>
          <w:szCs w:val="24"/>
        </w:rPr>
        <w:t xml:space="preserve">käesoleva paragrahvi </w:t>
      </w:r>
      <w:r w:rsidRPr="00EC44F0">
        <w:rPr>
          <w:rFonts w:ascii="Times New Roman" w:hAnsi="Times New Roman" w:cs="Times New Roman"/>
          <w:sz w:val="24"/>
          <w:szCs w:val="24"/>
        </w:rPr>
        <w:t xml:space="preserve">lõigetes </w:t>
      </w:r>
      <w:r w:rsidR="00DF2DB8" w:rsidRPr="00EC44F0">
        <w:rPr>
          <w:rFonts w:ascii="Times New Roman" w:hAnsi="Times New Roman" w:cs="Times New Roman"/>
          <w:sz w:val="24"/>
          <w:szCs w:val="24"/>
        </w:rPr>
        <w:t>2</w:t>
      </w:r>
      <w:r w:rsidR="004B138F" w:rsidRPr="00EC44F0">
        <w:rPr>
          <w:rFonts w:ascii="Times New Roman" w:hAnsi="Times New Roman" w:cs="Times New Roman"/>
          <w:sz w:val="24"/>
          <w:szCs w:val="24"/>
        </w:rPr>
        <w:t>–</w:t>
      </w:r>
      <w:r w:rsidR="00357EF4">
        <w:rPr>
          <w:rFonts w:ascii="Times New Roman" w:hAnsi="Times New Roman" w:cs="Times New Roman"/>
          <w:sz w:val="24"/>
          <w:szCs w:val="24"/>
        </w:rPr>
        <w:t>4</w:t>
      </w:r>
      <w:r w:rsidRPr="00EC44F0">
        <w:rPr>
          <w:rFonts w:ascii="Times New Roman" w:hAnsi="Times New Roman" w:cs="Times New Roman"/>
          <w:sz w:val="24"/>
          <w:szCs w:val="24"/>
        </w:rPr>
        <w:t xml:space="preserve"> nimetatud andmeid.</w:t>
      </w:r>
    </w:p>
    <w:p w14:paraId="20C09424" w14:textId="77777777" w:rsidR="008D0CF9" w:rsidRDefault="008D0CF9" w:rsidP="008D0CF9">
      <w:pPr>
        <w:spacing w:after="0" w:line="240" w:lineRule="auto"/>
        <w:jc w:val="both"/>
        <w:rPr>
          <w:rFonts w:ascii="Times New Roman" w:hAnsi="Times New Roman" w:cs="Times New Roman"/>
          <w:b/>
          <w:bCs/>
          <w:sz w:val="24"/>
          <w:szCs w:val="24"/>
        </w:rPr>
      </w:pPr>
    </w:p>
    <w:p w14:paraId="330CE8AC" w14:textId="4F098AF7" w:rsidR="002C254D" w:rsidRPr="002C254D" w:rsidRDefault="002C254D" w:rsidP="008D0CF9">
      <w:pPr>
        <w:spacing w:after="0" w:line="240" w:lineRule="auto"/>
        <w:jc w:val="both"/>
        <w:rPr>
          <w:rFonts w:ascii="Times New Roman" w:hAnsi="Times New Roman" w:cs="Times New Roman"/>
          <w:sz w:val="24"/>
          <w:szCs w:val="24"/>
        </w:rPr>
      </w:pPr>
      <w:r w:rsidRPr="002C254D">
        <w:rPr>
          <w:rFonts w:ascii="Times New Roman" w:hAnsi="Times New Roman" w:cs="Times New Roman"/>
          <w:b/>
          <w:bCs/>
          <w:sz w:val="24"/>
          <w:szCs w:val="24"/>
        </w:rPr>
        <w:t xml:space="preserve">§ </w:t>
      </w:r>
      <w:r w:rsidR="00720055">
        <w:rPr>
          <w:rFonts w:ascii="Times New Roman" w:hAnsi="Times New Roman" w:cs="Times New Roman"/>
          <w:b/>
          <w:bCs/>
          <w:sz w:val="24"/>
          <w:szCs w:val="24"/>
        </w:rPr>
        <w:t>34</w:t>
      </w:r>
      <w:r w:rsidR="00720055">
        <w:rPr>
          <w:rFonts w:ascii="Times New Roman" w:hAnsi="Times New Roman" w:cs="Times New Roman"/>
          <w:b/>
          <w:bCs/>
          <w:sz w:val="24"/>
          <w:szCs w:val="24"/>
          <w:vertAlign w:val="superscript"/>
        </w:rPr>
        <w:t>3</w:t>
      </w:r>
      <w:r w:rsidRPr="002C254D">
        <w:rPr>
          <w:rFonts w:ascii="Times New Roman" w:hAnsi="Times New Roman" w:cs="Times New Roman"/>
          <w:b/>
          <w:bCs/>
          <w:sz w:val="24"/>
          <w:szCs w:val="24"/>
        </w:rPr>
        <w:t xml:space="preserve">. Terviseandmete </w:t>
      </w:r>
      <w:r w:rsidR="00BA2043">
        <w:rPr>
          <w:rFonts w:ascii="Times New Roman" w:hAnsi="Times New Roman" w:cs="Times New Roman"/>
          <w:b/>
          <w:bCs/>
          <w:sz w:val="24"/>
          <w:szCs w:val="24"/>
        </w:rPr>
        <w:t xml:space="preserve">töötlemine </w:t>
      </w:r>
    </w:p>
    <w:p w14:paraId="428EEBC1" w14:textId="77777777" w:rsidR="008D0CF9" w:rsidRDefault="008D0CF9" w:rsidP="008D0CF9">
      <w:pPr>
        <w:spacing w:after="0" w:line="240" w:lineRule="auto"/>
        <w:jc w:val="both"/>
        <w:rPr>
          <w:rFonts w:ascii="Times New Roman" w:hAnsi="Times New Roman" w:cs="Times New Roman"/>
          <w:sz w:val="24"/>
          <w:szCs w:val="24"/>
        </w:rPr>
      </w:pPr>
    </w:p>
    <w:p w14:paraId="1146D957" w14:textId="76E5466F" w:rsidR="002C254D" w:rsidRPr="002C254D" w:rsidRDefault="002C254D" w:rsidP="008D0CF9">
      <w:pPr>
        <w:spacing w:after="0" w:line="240" w:lineRule="auto"/>
        <w:jc w:val="both"/>
        <w:rPr>
          <w:rFonts w:ascii="Times New Roman" w:hAnsi="Times New Roman" w:cs="Times New Roman"/>
          <w:sz w:val="24"/>
          <w:szCs w:val="24"/>
        </w:rPr>
      </w:pPr>
      <w:r w:rsidRPr="002C254D">
        <w:rPr>
          <w:rFonts w:ascii="Times New Roman" w:hAnsi="Times New Roman" w:cs="Times New Roman"/>
          <w:sz w:val="24"/>
          <w:szCs w:val="24"/>
        </w:rPr>
        <w:t>Kohaliku omavalitsuse üksuse</w:t>
      </w:r>
      <w:r w:rsidR="0087597D">
        <w:rPr>
          <w:rFonts w:ascii="Times New Roman" w:hAnsi="Times New Roman" w:cs="Times New Roman"/>
          <w:sz w:val="24"/>
          <w:szCs w:val="24"/>
        </w:rPr>
        <w:t>l</w:t>
      </w:r>
      <w:r w:rsidRPr="002C254D">
        <w:rPr>
          <w:rFonts w:ascii="Times New Roman" w:hAnsi="Times New Roman" w:cs="Times New Roman"/>
          <w:sz w:val="24"/>
          <w:szCs w:val="24"/>
        </w:rPr>
        <w:t xml:space="preserve"> ja Sotsiaalkindlustusameti</w:t>
      </w:r>
      <w:r w:rsidR="0087597D">
        <w:rPr>
          <w:rFonts w:ascii="Times New Roman" w:hAnsi="Times New Roman" w:cs="Times New Roman"/>
          <w:sz w:val="24"/>
          <w:szCs w:val="24"/>
        </w:rPr>
        <w:t>l</w:t>
      </w:r>
      <w:r w:rsidRPr="002C254D">
        <w:rPr>
          <w:rFonts w:ascii="Times New Roman" w:hAnsi="Times New Roman" w:cs="Times New Roman"/>
          <w:sz w:val="24"/>
          <w:szCs w:val="24"/>
        </w:rPr>
        <w:t xml:space="preserve"> on õigus saada tervishoiuteenuse osutajalt lapse, lapsevanema</w:t>
      </w:r>
      <w:r w:rsidR="00D625E6">
        <w:rPr>
          <w:rFonts w:ascii="Times New Roman" w:hAnsi="Times New Roman" w:cs="Times New Roman"/>
          <w:sz w:val="24"/>
          <w:szCs w:val="24"/>
        </w:rPr>
        <w:t xml:space="preserve"> ja</w:t>
      </w:r>
      <w:r w:rsidRPr="002C254D">
        <w:rPr>
          <w:rFonts w:ascii="Times New Roman" w:hAnsi="Times New Roman" w:cs="Times New Roman"/>
          <w:sz w:val="24"/>
          <w:szCs w:val="24"/>
        </w:rPr>
        <w:t xml:space="preserve"> last kasvatava isiku</w:t>
      </w:r>
      <w:r w:rsidR="00357EF4">
        <w:rPr>
          <w:rFonts w:ascii="Times New Roman" w:hAnsi="Times New Roman" w:cs="Times New Roman"/>
          <w:sz w:val="24"/>
          <w:szCs w:val="24"/>
        </w:rPr>
        <w:t xml:space="preserve"> ning</w:t>
      </w:r>
      <w:r w:rsidR="00A237EC">
        <w:rPr>
          <w:rFonts w:ascii="Times New Roman" w:hAnsi="Times New Roman" w:cs="Times New Roman"/>
          <w:sz w:val="24"/>
          <w:szCs w:val="24"/>
        </w:rPr>
        <w:t xml:space="preserve"> </w:t>
      </w:r>
      <w:r w:rsidRPr="002C254D">
        <w:rPr>
          <w:rFonts w:ascii="Times New Roman" w:hAnsi="Times New Roman" w:cs="Times New Roman"/>
          <w:sz w:val="24"/>
          <w:szCs w:val="24"/>
        </w:rPr>
        <w:t>lapse perekonna ja leibkonna liikme terviseandmeid</w:t>
      </w:r>
      <w:r w:rsidR="00073744">
        <w:rPr>
          <w:rFonts w:ascii="Times New Roman" w:hAnsi="Times New Roman" w:cs="Times New Roman"/>
          <w:sz w:val="24"/>
          <w:szCs w:val="24"/>
        </w:rPr>
        <w:t xml:space="preserve"> </w:t>
      </w:r>
      <w:r w:rsidR="00E8027A">
        <w:rPr>
          <w:rFonts w:ascii="Times New Roman" w:hAnsi="Times New Roman" w:cs="Times New Roman"/>
          <w:sz w:val="24"/>
          <w:szCs w:val="24"/>
        </w:rPr>
        <w:t xml:space="preserve">käesoleva seaduse § </w:t>
      </w:r>
      <w:r w:rsidR="00926F0D">
        <w:rPr>
          <w:rFonts w:ascii="Times New Roman" w:hAnsi="Times New Roman" w:cs="Times New Roman"/>
          <w:sz w:val="24"/>
          <w:szCs w:val="24"/>
        </w:rPr>
        <w:t>34</w:t>
      </w:r>
      <w:r w:rsidR="00926F0D">
        <w:rPr>
          <w:rFonts w:ascii="Times New Roman" w:hAnsi="Times New Roman" w:cs="Times New Roman"/>
          <w:sz w:val="24"/>
          <w:szCs w:val="24"/>
          <w:vertAlign w:val="superscript"/>
        </w:rPr>
        <w:t>2</w:t>
      </w:r>
      <w:r w:rsidR="00E8027A">
        <w:rPr>
          <w:rFonts w:ascii="Times New Roman" w:hAnsi="Times New Roman" w:cs="Times New Roman"/>
          <w:sz w:val="24"/>
          <w:szCs w:val="24"/>
        </w:rPr>
        <w:t xml:space="preserve"> lõi</w:t>
      </w:r>
      <w:r w:rsidR="00DC2CC4">
        <w:rPr>
          <w:rFonts w:ascii="Times New Roman" w:hAnsi="Times New Roman" w:cs="Times New Roman"/>
          <w:sz w:val="24"/>
          <w:szCs w:val="24"/>
        </w:rPr>
        <w:t>ke</w:t>
      </w:r>
      <w:r w:rsidR="00E8027A">
        <w:rPr>
          <w:rFonts w:ascii="Times New Roman" w:hAnsi="Times New Roman" w:cs="Times New Roman"/>
          <w:sz w:val="24"/>
          <w:szCs w:val="24"/>
        </w:rPr>
        <w:t xml:space="preserve"> </w:t>
      </w:r>
      <w:r w:rsidR="0075480B">
        <w:rPr>
          <w:rFonts w:ascii="Times New Roman" w:hAnsi="Times New Roman" w:cs="Times New Roman"/>
          <w:sz w:val="24"/>
          <w:szCs w:val="24"/>
        </w:rPr>
        <w:t>2</w:t>
      </w:r>
      <w:r w:rsidR="00DC2CC4">
        <w:rPr>
          <w:rFonts w:ascii="Times New Roman" w:hAnsi="Times New Roman" w:cs="Times New Roman"/>
          <w:sz w:val="24"/>
          <w:szCs w:val="24"/>
        </w:rPr>
        <w:t xml:space="preserve"> punktis 4, lõike </w:t>
      </w:r>
      <w:r w:rsidR="00B71779">
        <w:rPr>
          <w:rFonts w:ascii="Times New Roman" w:hAnsi="Times New Roman" w:cs="Times New Roman"/>
          <w:sz w:val="24"/>
          <w:szCs w:val="24"/>
        </w:rPr>
        <w:t xml:space="preserve">3 punktis </w:t>
      </w:r>
      <w:r w:rsidR="000A2251">
        <w:rPr>
          <w:rFonts w:ascii="Times New Roman" w:hAnsi="Times New Roman" w:cs="Times New Roman"/>
          <w:sz w:val="24"/>
          <w:szCs w:val="24"/>
        </w:rPr>
        <w:t>5</w:t>
      </w:r>
      <w:r w:rsidR="00357EF4">
        <w:rPr>
          <w:rFonts w:ascii="Times New Roman" w:hAnsi="Times New Roman" w:cs="Times New Roman"/>
          <w:sz w:val="24"/>
          <w:szCs w:val="24"/>
        </w:rPr>
        <w:t xml:space="preserve"> ja</w:t>
      </w:r>
      <w:r w:rsidR="00816B32">
        <w:rPr>
          <w:rFonts w:ascii="Times New Roman" w:hAnsi="Times New Roman" w:cs="Times New Roman"/>
          <w:sz w:val="24"/>
          <w:szCs w:val="24"/>
        </w:rPr>
        <w:t xml:space="preserve"> lõike 4 </w:t>
      </w:r>
      <w:r w:rsidR="00506452">
        <w:rPr>
          <w:rFonts w:ascii="Times New Roman" w:hAnsi="Times New Roman" w:cs="Times New Roman"/>
          <w:sz w:val="24"/>
          <w:szCs w:val="24"/>
        </w:rPr>
        <w:t xml:space="preserve">punktis 3 </w:t>
      </w:r>
      <w:r w:rsidR="00E8027A">
        <w:rPr>
          <w:rFonts w:ascii="Times New Roman" w:hAnsi="Times New Roman" w:cs="Times New Roman"/>
          <w:sz w:val="24"/>
          <w:szCs w:val="24"/>
        </w:rPr>
        <w:t>määratud ulatuses</w:t>
      </w:r>
      <w:r w:rsidRPr="002C254D">
        <w:rPr>
          <w:rFonts w:ascii="Times New Roman" w:hAnsi="Times New Roman" w:cs="Times New Roman"/>
          <w:sz w:val="24"/>
          <w:szCs w:val="24"/>
        </w:rPr>
        <w:t xml:space="preserve"> </w:t>
      </w:r>
      <w:r w:rsidRPr="009D4856">
        <w:rPr>
          <w:rFonts w:ascii="Times New Roman" w:hAnsi="Times New Roman" w:cs="Times New Roman"/>
          <w:sz w:val="24"/>
          <w:szCs w:val="24"/>
        </w:rPr>
        <w:t>lapse abivajaduse hindamiseks ja sobiva abi osutamiseks.</w:t>
      </w:r>
    </w:p>
    <w:p w14:paraId="2843026B" w14:textId="77777777" w:rsidR="008D0CF9" w:rsidRDefault="008D0CF9" w:rsidP="008D0CF9">
      <w:pPr>
        <w:shd w:val="clear" w:color="auto" w:fill="FFFFFF"/>
        <w:spacing w:after="0" w:line="240" w:lineRule="auto"/>
        <w:jc w:val="both"/>
        <w:rPr>
          <w:rFonts w:ascii="Times New Roman" w:eastAsia="Times New Roman" w:hAnsi="Times New Roman" w:cs="Times New Roman"/>
          <w:b/>
          <w:bCs/>
          <w:color w:val="202020"/>
          <w:sz w:val="24"/>
          <w:szCs w:val="24"/>
          <w:lang w:eastAsia="et-EE"/>
        </w:rPr>
      </w:pPr>
      <w:bookmarkStart w:id="13" w:name="_Hlk155960857"/>
    </w:p>
    <w:p w14:paraId="4630812E" w14:textId="71AC34F3" w:rsidR="00E857FA" w:rsidRPr="004B330C" w:rsidRDefault="00E857FA" w:rsidP="008D0CF9">
      <w:pPr>
        <w:shd w:val="clear" w:color="auto" w:fill="FFFFFF"/>
        <w:spacing w:after="0" w:line="240" w:lineRule="auto"/>
        <w:jc w:val="both"/>
        <w:rPr>
          <w:rFonts w:ascii="Times New Roman" w:eastAsia="Times New Roman" w:hAnsi="Times New Roman" w:cs="Times New Roman"/>
          <w:b/>
          <w:bCs/>
          <w:color w:val="202020"/>
          <w:sz w:val="24"/>
          <w:szCs w:val="24"/>
          <w:lang w:eastAsia="et-EE"/>
        </w:rPr>
      </w:pPr>
      <w:r w:rsidRPr="004B330C">
        <w:rPr>
          <w:rFonts w:ascii="Times New Roman" w:eastAsia="Times New Roman" w:hAnsi="Times New Roman" w:cs="Times New Roman"/>
          <w:b/>
          <w:bCs/>
          <w:color w:val="202020"/>
          <w:sz w:val="24"/>
          <w:szCs w:val="24"/>
          <w:lang w:eastAsia="et-EE"/>
        </w:rPr>
        <w:t xml:space="preserve">§ </w:t>
      </w:r>
      <w:r w:rsidR="00720055">
        <w:rPr>
          <w:rFonts w:ascii="Times New Roman" w:eastAsia="Times New Roman" w:hAnsi="Times New Roman" w:cs="Times New Roman"/>
          <w:b/>
          <w:bCs/>
          <w:color w:val="202020"/>
          <w:sz w:val="24"/>
          <w:szCs w:val="24"/>
          <w:lang w:eastAsia="et-EE"/>
        </w:rPr>
        <w:t>34</w:t>
      </w:r>
      <w:r w:rsidR="00720055">
        <w:rPr>
          <w:rFonts w:ascii="Times New Roman" w:eastAsia="Times New Roman" w:hAnsi="Times New Roman" w:cs="Times New Roman"/>
          <w:b/>
          <w:bCs/>
          <w:color w:val="202020"/>
          <w:sz w:val="24"/>
          <w:szCs w:val="24"/>
          <w:vertAlign w:val="superscript"/>
          <w:lang w:eastAsia="et-EE"/>
        </w:rPr>
        <w:t>4</w:t>
      </w:r>
      <w:r w:rsidRPr="004B330C">
        <w:rPr>
          <w:rFonts w:ascii="Times New Roman" w:eastAsia="Times New Roman" w:hAnsi="Times New Roman" w:cs="Times New Roman"/>
          <w:b/>
          <w:bCs/>
          <w:color w:val="202020"/>
          <w:sz w:val="24"/>
          <w:szCs w:val="24"/>
          <w:lang w:eastAsia="et-EE"/>
        </w:rPr>
        <w:t>. Lasteabi</w:t>
      </w:r>
      <w:r w:rsidR="004B330C">
        <w:rPr>
          <w:rFonts w:ascii="Times New Roman" w:eastAsia="Times New Roman" w:hAnsi="Times New Roman" w:cs="Times New Roman"/>
          <w:b/>
          <w:bCs/>
          <w:color w:val="202020"/>
          <w:sz w:val="24"/>
          <w:szCs w:val="24"/>
          <w:lang w:eastAsia="et-EE"/>
        </w:rPr>
        <w:t xml:space="preserve">telefonile tehtud </w:t>
      </w:r>
      <w:r w:rsidRPr="004B330C">
        <w:rPr>
          <w:rFonts w:ascii="Times New Roman" w:eastAsia="Times New Roman" w:hAnsi="Times New Roman" w:cs="Times New Roman"/>
          <w:b/>
          <w:bCs/>
          <w:color w:val="202020"/>
          <w:sz w:val="24"/>
          <w:szCs w:val="24"/>
          <w:lang w:eastAsia="et-EE"/>
        </w:rPr>
        <w:t>kõnede salvestamine</w:t>
      </w:r>
      <w:r w:rsidR="004B330C">
        <w:rPr>
          <w:rFonts w:ascii="Times New Roman" w:eastAsia="Times New Roman" w:hAnsi="Times New Roman" w:cs="Times New Roman"/>
          <w:b/>
          <w:bCs/>
          <w:color w:val="202020"/>
          <w:sz w:val="24"/>
          <w:szCs w:val="24"/>
          <w:lang w:eastAsia="et-EE"/>
        </w:rPr>
        <w:t>, salvestiste</w:t>
      </w:r>
      <w:r w:rsidRPr="004B330C">
        <w:rPr>
          <w:rFonts w:ascii="Times New Roman" w:eastAsia="Times New Roman" w:hAnsi="Times New Roman" w:cs="Times New Roman"/>
          <w:b/>
          <w:bCs/>
          <w:color w:val="202020"/>
          <w:sz w:val="24"/>
          <w:szCs w:val="24"/>
          <w:lang w:eastAsia="et-EE"/>
        </w:rPr>
        <w:t xml:space="preserve"> säilitamine</w:t>
      </w:r>
      <w:r w:rsidR="004B330C">
        <w:rPr>
          <w:rFonts w:ascii="Times New Roman" w:eastAsia="Times New Roman" w:hAnsi="Times New Roman" w:cs="Times New Roman"/>
          <w:b/>
          <w:bCs/>
          <w:color w:val="202020"/>
          <w:sz w:val="24"/>
          <w:szCs w:val="24"/>
          <w:lang w:eastAsia="et-EE"/>
        </w:rPr>
        <w:t xml:space="preserve"> ja töötlemine</w:t>
      </w:r>
    </w:p>
    <w:p w14:paraId="18F192E0" w14:textId="77777777" w:rsidR="008D0CF9" w:rsidRDefault="008D0CF9" w:rsidP="008D0CF9">
      <w:pPr>
        <w:spacing w:after="0" w:line="240" w:lineRule="auto"/>
        <w:jc w:val="both"/>
        <w:rPr>
          <w:rFonts w:ascii="Times New Roman" w:hAnsi="Times New Roman" w:cs="Times New Roman"/>
          <w:sz w:val="24"/>
          <w:szCs w:val="24"/>
        </w:rPr>
      </w:pPr>
    </w:p>
    <w:p w14:paraId="5E70136C" w14:textId="3C250723" w:rsidR="008D0CF9" w:rsidRDefault="00833F8D" w:rsidP="008D0CF9">
      <w:pPr>
        <w:spacing w:after="0" w:line="240" w:lineRule="auto"/>
        <w:jc w:val="both"/>
        <w:rPr>
          <w:rFonts w:ascii="Times New Roman" w:hAnsi="Times New Roman" w:cs="Times New Roman"/>
          <w:color w:val="202020"/>
          <w:sz w:val="24"/>
          <w:szCs w:val="24"/>
        </w:rPr>
      </w:pPr>
      <w:r>
        <w:rPr>
          <w:rFonts w:ascii="Times New Roman" w:hAnsi="Times New Roman" w:cs="Times New Roman"/>
          <w:sz w:val="24"/>
          <w:szCs w:val="24"/>
        </w:rPr>
        <w:t xml:space="preserve">(1) </w:t>
      </w:r>
      <w:r w:rsidR="006247B0" w:rsidRPr="00522E70">
        <w:rPr>
          <w:rFonts w:ascii="Times New Roman" w:hAnsi="Times New Roman" w:cs="Times New Roman"/>
          <w:sz w:val="24"/>
          <w:szCs w:val="24"/>
        </w:rPr>
        <w:t xml:space="preserve">Lasteabitelefonile </w:t>
      </w:r>
      <w:r w:rsidR="001E3D9F" w:rsidRPr="00522E70">
        <w:rPr>
          <w:rFonts w:ascii="Times New Roman" w:hAnsi="Times New Roman" w:cs="Times New Roman"/>
          <w:sz w:val="24"/>
          <w:szCs w:val="24"/>
        </w:rPr>
        <w:t>tehtud</w:t>
      </w:r>
      <w:r w:rsidR="006247B0" w:rsidRPr="00522E70">
        <w:rPr>
          <w:rFonts w:ascii="Times New Roman" w:hAnsi="Times New Roman" w:cs="Times New Roman"/>
          <w:sz w:val="24"/>
          <w:szCs w:val="24"/>
        </w:rPr>
        <w:t xml:space="preserve"> kõned</w:t>
      </w:r>
      <w:r w:rsidR="000F6303">
        <w:rPr>
          <w:rFonts w:ascii="Times New Roman" w:hAnsi="Times New Roman" w:cs="Times New Roman"/>
          <w:sz w:val="24"/>
          <w:szCs w:val="24"/>
        </w:rPr>
        <w:t xml:space="preserve"> </w:t>
      </w:r>
      <w:r w:rsidR="006247B0" w:rsidRPr="00522E70">
        <w:rPr>
          <w:rFonts w:ascii="Times New Roman" w:hAnsi="Times New Roman" w:cs="Times New Roman"/>
          <w:sz w:val="24"/>
          <w:szCs w:val="24"/>
        </w:rPr>
        <w:t>salvestatakse</w:t>
      </w:r>
      <w:r w:rsidR="00C00AD4">
        <w:rPr>
          <w:rFonts w:ascii="Times New Roman" w:hAnsi="Times New Roman" w:cs="Times New Roman"/>
          <w:sz w:val="24"/>
          <w:szCs w:val="24"/>
        </w:rPr>
        <w:t xml:space="preserve"> </w:t>
      </w:r>
      <w:r w:rsidR="00E5709C">
        <w:rPr>
          <w:rFonts w:ascii="Times New Roman" w:hAnsi="Times New Roman" w:cs="Times New Roman"/>
          <w:sz w:val="24"/>
          <w:szCs w:val="24"/>
        </w:rPr>
        <w:t>lapse abivajaduse väljaselgitamise</w:t>
      </w:r>
      <w:r w:rsidR="0014334B">
        <w:rPr>
          <w:rFonts w:ascii="Times New Roman" w:hAnsi="Times New Roman" w:cs="Times New Roman"/>
          <w:sz w:val="24"/>
          <w:szCs w:val="24"/>
        </w:rPr>
        <w:t>ks</w:t>
      </w:r>
      <w:r w:rsidR="00DE6652">
        <w:rPr>
          <w:rFonts w:ascii="Times New Roman" w:hAnsi="Times New Roman" w:cs="Times New Roman"/>
          <w:sz w:val="24"/>
          <w:szCs w:val="24"/>
        </w:rPr>
        <w:t xml:space="preserve"> ja abi</w:t>
      </w:r>
      <w:r w:rsidR="0014334B">
        <w:rPr>
          <w:rFonts w:ascii="Times New Roman" w:hAnsi="Times New Roman" w:cs="Times New Roman"/>
          <w:sz w:val="24"/>
          <w:szCs w:val="24"/>
        </w:rPr>
        <w:t xml:space="preserve"> </w:t>
      </w:r>
      <w:r w:rsidR="00E7263E">
        <w:rPr>
          <w:rFonts w:ascii="Times New Roman" w:hAnsi="Times New Roman" w:cs="Times New Roman"/>
          <w:sz w:val="24"/>
          <w:szCs w:val="24"/>
        </w:rPr>
        <w:t xml:space="preserve">paremaks </w:t>
      </w:r>
      <w:r w:rsidR="0014334B">
        <w:rPr>
          <w:rFonts w:ascii="Times New Roman" w:hAnsi="Times New Roman" w:cs="Times New Roman"/>
          <w:sz w:val="24"/>
          <w:szCs w:val="24"/>
        </w:rPr>
        <w:t>osutamise</w:t>
      </w:r>
      <w:r w:rsidR="00874F77">
        <w:rPr>
          <w:rFonts w:ascii="Times New Roman" w:hAnsi="Times New Roman" w:cs="Times New Roman"/>
          <w:sz w:val="24"/>
          <w:szCs w:val="24"/>
        </w:rPr>
        <w:t>ks</w:t>
      </w:r>
      <w:r w:rsidR="00DF0668">
        <w:rPr>
          <w:rFonts w:ascii="Times New Roman" w:hAnsi="Times New Roman" w:cs="Times New Roman"/>
          <w:sz w:val="24"/>
          <w:szCs w:val="24"/>
        </w:rPr>
        <w:t xml:space="preserve">, </w:t>
      </w:r>
      <w:r w:rsidR="004F0ED0">
        <w:rPr>
          <w:rFonts w:ascii="Times New Roman" w:hAnsi="Times New Roman" w:cs="Times New Roman"/>
          <w:sz w:val="24"/>
          <w:szCs w:val="24"/>
        </w:rPr>
        <w:t xml:space="preserve">salvestise </w:t>
      </w:r>
      <w:r w:rsidR="00662193">
        <w:rPr>
          <w:rFonts w:ascii="Times New Roman" w:hAnsi="Times New Roman" w:cs="Times New Roman"/>
          <w:sz w:val="24"/>
          <w:szCs w:val="24"/>
        </w:rPr>
        <w:t xml:space="preserve">kasutamiseks </w:t>
      </w:r>
      <w:r w:rsidR="004F0ED0">
        <w:rPr>
          <w:rFonts w:ascii="Times New Roman" w:hAnsi="Times New Roman" w:cs="Times New Roman"/>
          <w:sz w:val="24"/>
          <w:szCs w:val="24"/>
        </w:rPr>
        <w:t xml:space="preserve">tõendina </w:t>
      </w:r>
      <w:r w:rsidR="00BF6550" w:rsidRPr="00C56C35">
        <w:rPr>
          <w:rFonts w:ascii="Times New Roman" w:hAnsi="Times New Roman" w:cs="Times New Roman"/>
          <w:color w:val="202020"/>
          <w:sz w:val="24"/>
          <w:szCs w:val="24"/>
          <w:shd w:val="clear" w:color="auto" w:fill="FFFFFF"/>
        </w:rPr>
        <w:t>süüteomenetluses</w:t>
      </w:r>
      <w:r w:rsidR="00520849">
        <w:rPr>
          <w:rFonts w:ascii="Times New Roman" w:hAnsi="Times New Roman" w:cs="Times New Roman"/>
          <w:color w:val="202020"/>
          <w:sz w:val="24"/>
          <w:szCs w:val="24"/>
          <w:shd w:val="clear" w:color="auto" w:fill="FFFFFF"/>
        </w:rPr>
        <w:t xml:space="preserve"> </w:t>
      </w:r>
      <w:r w:rsidR="00294336">
        <w:rPr>
          <w:rFonts w:ascii="Times New Roman" w:hAnsi="Times New Roman" w:cs="Times New Roman"/>
          <w:color w:val="202020"/>
          <w:sz w:val="24"/>
          <w:szCs w:val="24"/>
          <w:shd w:val="clear" w:color="auto" w:fill="FFFFFF"/>
        </w:rPr>
        <w:t>ja</w:t>
      </w:r>
      <w:r w:rsidR="00D2086F">
        <w:rPr>
          <w:rFonts w:ascii="Times New Roman" w:hAnsi="Times New Roman" w:cs="Times New Roman"/>
          <w:sz w:val="24"/>
          <w:szCs w:val="24"/>
        </w:rPr>
        <w:t xml:space="preserve"> </w:t>
      </w:r>
      <w:r w:rsidR="00BD3647">
        <w:rPr>
          <w:rFonts w:ascii="Times New Roman" w:hAnsi="Times New Roman" w:cs="Times New Roman"/>
          <w:sz w:val="24"/>
          <w:szCs w:val="24"/>
        </w:rPr>
        <w:t>nõustamise kvaliteedi tagamiseks</w:t>
      </w:r>
      <w:r w:rsidR="00D2086F">
        <w:rPr>
          <w:rFonts w:ascii="Times New Roman" w:hAnsi="Times New Roman" w:cs="Times New Roman"/>
          <w:sz w:val="24"/>
          <w:szCs w:val="24"/>
        </w:rPr>
        <w:t>.</w:t>
      </w:r>
      <w:r w:rsidR="00BD3647">
        <w:rPr>
          <w:rFonts w:ascii="Times New Roman" w:hAnsi="Times New Roman" w:cs="Times New Roman"/>
          <w:color w:val="202020"/>
          <w:sz w:val="24"/>
          <w:szCs w:val="24"/>
          <w:shd w:val="clear" w:color="auto" w:fill="FFFFFF"/>
        </w:rPr>
        <w:t xml:space="preserve"> </w:t>
      </w:r>
    </w:p>
    <w:p w14:paraId="51BB5ED7" w14:textId="77777777" w:rsidR="00B0174E" w:rsidRDefault="00B0174E" w:rsidP="008D0CF9">
      <w:pPr>
        <w:spacing w:after="0" w:line="240" w:lineRule="auto"/>
        <w:jc w:val="both"/>
        <w:rPr>
          <w:rFonts w:ascii="Times New Roman" w:hAnsi="Times New Roman" w:cs="Times New Roman"/>
          <w:color w:val="202020"/>
          <w:sz w:val="24"/>
          <w:szCs w:val="24"/>
        </w:rPr>
      </w:pPr>
    </w:p>
    <w:p w14:paraId="7B076115" w14:textId="6859A27C" w:rsidR="00921C44" w:rsidRDefault="000B6C76" w:rsidP="008D0CF9">
      <w:pPr>
        <w:spacing w:after="0" w:line="240" w:lineRule="auto"/>
        <w:jc w:val="both"/>
        <w:rPr>
          <w:rFonts w:ascii="Times New Roman" w:hAnsi="Times New Roman" w:cs="Times New Roman"/>
          <w:color w:val="202020"/>
          <w:sz w:val="24"/>
          <w:szCs w:val="24"/>
        </w:rPr>
      </w:pPr>
      <w:r>
        <w:rPr>
          <w:rFonts w:ascii="Times New Roman" w:hAnsi="Times New Roman" w:cs="Times New Roman"/>
          <w:color w:val="202020"/>
          <w:sz w:val="24"/>
          <w:szCs w:val="24"/>
        </w:rPr>
        <w:t>(</w:t>
      </w:r>
      <w:r w:rsidR="009C6949">
        <w:rPr>
          <w:rFonts w:ascii="Times New Roman" w:hAnsi="Times New Roman" w:cs="Times New Roman"/>
          <w:color w:val="202020"/>
          <w:sz w:val="24"/>
          <w:szCs w:val="24"/>
        </w:rPr>
        <w:t>2</w:t>
      </w:r>
      <w:r>
        <w:rPr>
          <w:rFonts w:ascii="Times New Roman" w:hAnsi="Times New Roman" w:cs="Times New Roman"/>
          <w:color w:val="202020"/>
          <w:sz w:val="24"/>
          <w:szCs w:val="24"/>
        </w:rPr>
        <w:t xml:space="preserve">) </w:t>
      </w:r>
      <w:r w:rsidR="00E4213B">
        <w:rPr>
          <w:rFonts w:ascii="Times New Roman" w:hAnsi="Times New Roman" w:cs="Times New Roman"/>
          <w:color w:val="202020"/>
          <w:sz w:val="24"/>
          <w:szCs w:val="24"/>
        </w:rPr>
        <w:t>Kõne salvestist säilita</w:t>
      </w:r>
      <w:r w:rsidR="009F1AE9">
        <w:rPr>
          <w:rFonts w:ascii="Times New Roman" w:hAnsi="Times New Roman" w:cs="Times New Roman"/>
          <w:color w:val="202020"/>
          <w:sz w:val="24"/>
          <w:szCs w:val="24"/>
        </w:rPr>
        <w:t>takse</w:t>
      </w:r>
      <w:r w:rsidR="00E4213B">
        <w:rPr>
          <w:rFonts w:ascii="Times New Roman" w:hAnsi="Times New Roman" w:cs="Times New Roman"/>
          <w:color w:val="202020"/>
          <w:sz w:val="24"/>
          <w:szCs w:val="24"/>
        </w:rPr>
        <w:t xml:space="preserve"> digitaalsel andmekandjal kuus kuud salvestamise kuupäevast arvates.</w:t>
      </w:r>
      <w:r w:rsidR="00D65EC1">
        <w:rPr>
          <w:rFonts w:ascii="Times New Roman" w:hAnsi="Times New Roman" w:cs="Times New Roman"/>
          <w:color w:val="202020"/>
          <w:sz w:val="24"/>
          <w:szCs w:val="24"/>
        </w:rPr>
        <w:t xml:space="preserve"> Nimetatud tähtaja möödumisel salvestis </w:t>
      </w:r>
      <w:r w:rsidR="00905C54">
        <w:rPr>
          <w:rFonts w:ascii="Times New Roman" w:hAnsi="Times New Roman" w:cs="Times New Roman"/>
          <w:color w:val="202020"/>
          <w:sz w:val="24"/>
          <w:szCs w:val="24"/>
        </w:rPr>
        <w:t>kustu</w:t>
      </w:r>
      <w:r w:rsidR="00CB011E">
        <w:rPr>
          <w:rFonts w:ascii="Times New Roman" w:hAnsi="Times New Roman" w:cs="Times New Roman"/>
          <w:color w:val="202020"/>
          <w:sz w:val="24"/>
          <w:szCs w:val="24"/>
        </w:rPr>
        <w:t>tatakse</w:t>
      </w:r>
      <w:r w:rsidR="00905C54">
        <w:rPr>
          <w:rFonts w:ascii="Times New Roman" w:hAnsi="Times New Roman" w:cs="Times New Roman"/>
          <w:color w:val="202020"/>
          <w:sz w:val="24"/>
          <w:szCs w:val="24"/>
        </w:rPr>
        <w:t>.</w:t>
      </w:r>
      <w:r w:rsidR="009C78EA">
        <w:rPr>
          <w:rFonts w:ascii="Times New Roman" w:hAnsi="Times New Roman" w:cs="Times New Roman"/>
          <w:color w:val="202020"/>
          <w:sz w:val="24"/>
          <w:szCs w:val="24"/>
        </w:rPr>
        <w:t>“;</w:t>
      </w:r>
    </w:p>
    <w:bookmarkEnd w:id="13"/>
    <w:p w14:paraId="033DC739" w14:textId="77777777" w:rsidR="008D0CF9" w:rsidRDefault="008D0CF9" w:rsidP="008D0CF9">
      <w:pPr>
        <w:spacing w:after="0" w:line="240" w:lineRule="auto"/>
        <w:jc w:val="both"/>
        <w:rPr>
          <w:rFonts w:ascii="Times New Roman" w:hAnsi="Times New Roman" w:cs="Times New Roman"/>
          <w:b/>
          <w:bCs/>
          <w:sz w:val="24"/>
          <w:szCs w:val="24"/>
        </w:rPr>
      </w:pPr>
    </w:p>
    <w:p w14:paraId="0F77CD64" w14:textId="0798AB80" w:rsidR="00432191" w:rsidRPr="00432191" w:rsidRDefault="00CF04EE" w:rsidP="008D0CF9">
      <w:pPr>
        <w:spacing w:after="0" w:line="240" w:lineRule="auto"/>
        <w:jc w:val="both"/>
        <w:rPr>
          <w:rFonts w:ascii="Times New Roman" w:hAnsi="Times New Roman" w:cs="Times New Roman"/>
          <w:sz w:val="24"/>
          <w:szCs w:val="24"/>
        </w:rPr>
      </w:pPr>
      <w:r w:rsidRPr="00CF04EE">
        <w:rPr>
          <w:rFonts w:ascii="Times New Roman" w:hAnsi="Times New Roman" w:cs="Times New Roman"/>
          <w:b/>
          <w:bCs/>
          <w:sz w:val="24"/>
          <w:szCs w:val="24"/>
        </w:rPr>
        <w:t>1</w:t>
      </w:r>
      <w:r w:rsidR="00D629D8">
        <w:rPr>
          <w:rFonts w:ascii="Times New Roman" w:hAnsi="Times New Roman" w:cs="Times New Roman"/>
          <w:b/>
          <w:bCs/>
          <w:sz w:val="24"/>
          <w:szCs w:val="24"/>
        </w:rPr>
        <w:t>5</w:t>
      </w:r>
      <w:r w:rsidR="00432191" w:rsidRPr="00CF04EE">
        <w:rPr>
          <w:rFonts w:ascii="Times New Roman" w:hAnsi="Times New Roman" w:cs="Times New Roman"/>
          <w:b/>
          <w:bCs/>
          <w:sz w:val="24"/>
          <w:szCs w:val="24"/>
        </w:rPr>
        <w:t>)</w:t>
      </w:r>
      <w:r w:rsidR="00432191" w:rsidRPr="00432191">
        <w:rPr>
          <w:rFonts w:ascii="Times New Roman" w:hAnsi="Times New Roman" w:cs="Times New Roman"/>
          <w:sz w:val="24"/>
          <w:szCs w:val="24"/>
        </w:rPr>
        <w:t xml:space="preserve"> paragrahvi </w:t>
      </w:r>
      <w:r w:rsidR="00021C30">
        <w:rPr>
          <w:rFonts w:ascii="Times New Roman" w:hAnsi="Times New Roman" w:cs="Times New Roman"/>
          <w:sz w:val="24"/>
          <w:szCs w:val="24"/>
        </w:rPr>
        <w:t xml:space="preserve">38 </w:t>
      </w:r>
      <w:r w:rsidR="00432191" w:rsidRPr="00432191">
        <w:rPr>
          <w:rFonts w:ascii="Times New Roman" w:hAnsi="Times New Roman" w:cs="Times New Roman"/>
          <w:sz w:val="24"/>
          <w:szCs w:val="24"/>
        </w:rPr>
        <w:t>lõi</w:t>
      </w:r>
      <w:r w:rsidR="00021C30">
        <w:rPr>
          <w:rFonts w:ascii="Times New Roman" w:hAnsi="Times New Roman" w:cs="Times New Roman"/>
          <w:sz w:val="24"/>
          <w:szCs w:val="24"/>
        </w:rPr>
        <w:t>ge</w:t>
      </w:r>
      <w:r w:rsidR="00432191" w:rsidRPr="00432191">
        <w:rPr>
          <w:rFonts w:ascii="Times New Roman" w:hAnsi="Times New Roman" w:cs="Times New Roman"/>
          <w:sz w:val="24"/>
          <w:szCs w:val="24"/>
        </w:rPr>
        <w:t xml:space="preserve"> </w:t>
      </w:r>
      <w:r w:rsidR="00021C30">
        <w:rPr>
          <w:rFonts w:ascii="Times New Roman" w:hAnsi="Times New Roman" w:cs="Times New Roman"/>
          <w:sz w:val="24"/>
          <w:szCs w:val="24"/>
        </w:rPr>
        <w:t>6 muudetakse ja sõnastatakse järgmiselt</w:t>
      </w:r>
      <w:r w:rsidR="00432191" w:rsidRPr="00432191">
        <w:rPr>
          <w:rFonts w:ascii="Times New Roman" w:hAnsi="Times New Roman" w:cs="Times New Roman"/>
          <w:sz w:val="24"/>
          <w:szCs w:val="24"/>
        </w:rPr>
        <w:t>:</w:t>
      </w:r>
    </w:p>
    <w:p w14:paraId="4DAA3251" w14:textId="77777777" w:rsidR="008D0CF9" w:rsidRDefault="008D0CF9" w:rsidP="008D0CF9">
      <w:pPr>
        <w:shd w:val="clear" w:color="auto" w:fill="FFFFFF"/>
        <w:spacing w:after="0" w:line="240" w:lineRule="auto"/>
        <w:jc w:val="both"/>
        <w:rPr>
          <w:rFonts w:ascii="Times New Roman" w:eastAsia="Times New Roman" w:hAnsi="Times New Roman" w:cs="Times New Roman"/>
          <w:color w:val="202020"/>
          <w:sz w:val="24"/>
          <w:szCs w:val="24"/>
          <w:lang w:eastAsia="et-EE"/>
        </w:rPr>
      </w:pPr>
    </w:p>
    <w:p w14:paraId="4E07953F" w14:textId="754FFA90" w:rsidR="008D0CF9" w:rsidRDefault="00021C30" w:rsidP="008D0CF9">
      <w:pPr>
        <w:spacing w:after="0" w:line="240" w:lineRule="auto"/>
        <w:jc w:val="both"/>
        <w:rPr>
          <w:rFonts w:ascii="Times New Roman" w:hAnsi="Times New Roman" w:cs="Times New Roman"/>
          <w:b/>
          <w:bCs/>
          <w:sz w:val="24"/>
          <w:szCs w:val="24"/>
        </w:rPr>
      </w:pPr>
      <w:r w:rsidRPr="00021C30">
        <w:rPr>
          <w:rFonts w:ascii="Times New Roman" w:eastAsia="Times New Roman" w:hAnsi="Times New Roman" w:cs="Times New Roman"/>
          <w:color w:val="202020"/>
          <w:sz w:val="24"/>
          <w:szCs w:val="24"/>
          <w:lang w:eastAsia="et-EE"/>
        </w:rPr>
        <w:t xml:space="preserve">„(6) Haldusjärelevalvet käesolevas seaduses ja selle alusel kehtestatud õigusaktides sätestatud kohaliku omavalitsuse üksuse ülesannete täitmise üle </w:t>
      </w:r>
      <w:r w:rsidRPr="00205FEB">
        <w:rPr>
          <w:rFonts w:ascii="Times New Roman" w:eastAsia="Times New Roman" w:hAnsi="Times New Roman" w:cs="Times New Roman"/>
          <w:color w:val="202020"/>
          <w:sz w:val="24"/>
          <w:szCs w:val="24"/>
          <w:lang w:eastAsia="et-EE"/>
        </w:rPr>
        <w:t>teostab Sotsiaalkindlustusamet</w:t>
      </w:r>
      <w:r w:rsidRPr="00021C30">
        <w:rPr>
          <w:rFonts w:ascii="Times New Roman" w:eastAsia="Times New Roman" w:hAnsi="Times New Roman" w:cs="Times New Roman"/>
          <w:color w:val="202020"/>
          <w:sz w:val="24"/>
          <w:szCs w:val="24"/>
          <w:lang w:eastAsia="et-EE"/>
        </w:rPr>
        <w:t>.“</w:t>
      </w:r>
      <w:r w:rsidR="00522268">
        <w:rPr>
          <w:rFonts w:ascii="Times New Roman" w:eastAsia="Times New Roman" w:hAnsi="Times New Roman" w:cs="Times New Roman"/>
          <w:color w:val="202020"/>
          <w:sz w:val="24"/>
          <w:szCs w:val="24"/>
          <w:lang w:eastAsia="et-EE"/>
        </w:rPr>
        <w:t>;</w:t>
      </w:r>
      <w:r w:rsidR="00FA37EA" w:rsidRPr="00FA37EA" w:rsidDel="00FA37EA">
        <w:rPr>
          <w:rFonts w:ascii="Times New Roman" w:eastAsia="Times New Roman" w:hAnsi="Times New Roman" w:cs="Times New Roman"/>
          <w:color w:val="202020"/>
          <w:sz w:val="24"/>
          <w:szCs w:val="24"/>
          <w:lang w:eastAsia="et-EE"/>
        </w:rPr>
        <w:t xml:space="preserve"> </w:t>
      </w:r>
    </w:p>
    <w:p w14:paraId="6A563452" w14:textId="77777777" w:rsidR="00B0174E" w:rsidRDefault="00B0174E" w:rsidP="008D0CF9">
      <w:pPr>
        <w:spacing w:after="0" w:line="240" w:lineRule="auto"/>
        <w:jc w:val="both"/>
        <w:rPr>
          <w:rFonts w:ascii="Times New Roman" w:hAnsi="Times New Roman" w:cs="Times New Roman"/>
          <w:b/>
          <w:bCs/>
          <w:sz w:val="24"/>
          <w:szCs w:val="24"/>
        </w:rPr>
      </w:pPr>
    </w:p>
    <w:p w14:paraId="039F5039" w14:textId="7F1F2EE0" w:rsidR="0055519E" w:rsidRDefault="00CF04EE" w:rsidP="008D0CF9">
      <w:pPr>
        <w:spacing w:after="0" w:line="240" w:lineRule="auto"/>
        <w:jc w:val="both"/>
        <w:rPr>
          <w:rFonts w:ascii="Times New Roman" w:hAnsi="Times New Roman" w:cs="Times New Roman"/>
          <w:sz w:val="24"/>
          <w:szCs w:val="24"/>
        </w:rPr>
      </w:pPr>
      <w:r w:rsidRPr="00CF04EE">
        <w:rPr>
          <w:rFonts w:ascii="Times New Roman" w:hAnsi="Times New Roman" w:cs="Times New Roman"/>
          <w:b/>
          <w:bCs/>
          <w:sz w:val="24"/>
          <w:szCs w:val="24"/>
        </w:rPr>
        <w:t>1</w:t>
      </w:r>
      <w:r w:rsidR="00D629D8" w:rsidDel="00E27B23">
        <w:rPr>
          <w:rFonts w:ascii="Times New Roman" w:hAnsi="Times New Roman" w:cs="Times New Roman"/>
          <w:b/>
          <w:bCs/>
          <w:sz w:val="24"/>
          <w:szCs w:val="24"/>
        </w:rPr>
        <w:t>6</w:t>
      </w:r>
      <w:r w:rsidR="0055519E" w:rsidRPr="00CF04EE">
        <w:rPr>
          <w:rFonts w:ascii="Times New Roman" w:hAnsi="Times New Roman" w:cs="Times New Roman"/>
          <w:b/>
          <w:bCs/>
          <w:sz w:val="24"/>
          <w:szCs w:val="24"/>
        </w:rPr>
        <w:t>)</w:t>
      </w:r>
      <w:r w:rsidR="0055519E">
        <w:rPr>
          <w:rFonts w:ascii="Times New Roman" w:hAnsi="Times New Roman" w:cs="Times New Roman"/>
          <w:sz w:val="24"/>
          <w:szCs w:val="24"/>
        </w:rPr>
        <w:t xml:space="preserve"> seadus</w:t>
      </w:r>
      <w:r w:rsidR="00E6044C">
        <w:rPr>
          <w:rFonts w:ascii="Times New Roman" w:hAnsi="Times New Roman" w:cs="Times New Roman"/>
          <w:sz w:val="24"/>
          <w:szCs w:val="24"/>
        </w:rPr>
        <w:t>e</w:t>
      </w:r>
      <w:r w:rsidR="0055519E">
        <w:rPr>
          <w:rFonts w:ascii="Times New Roman" w:hAnsi="Times New Roman" w:cs="Times New Roman"/>
          <w:sz w:val="24"/>
          <w:szCs w:val="24"/>
        </w:rPr>
        <w:t xml:space="preserve"> </w:t>
      </w:r>
      <w:r w:rsidR="00E6044C">
        <w:rPr>
          <w:rFonts w:ascii="Times New Roman" w:hAnsi="Times New Roman" w:cs="Times New Roman"/>
          <w:sz w:val="24"/>
          <w:szCs w:val="24"/>
        </w:rPr>
        <w:t>10. peatükki</w:t>
      </w:r>
      <w:r w:rsidR="0055519E">
        <w:rPr>
          <w:rFonts w:ascii="Times New Roman" w:hAnsi="Times New Roman" w:cs="Times New Roman"/>
          <w:sz w:val="24"/>
          <w:szCs w:val="24"/>
        </w:rPr>
        <w:t xml:space="preserve"> täiendatakse §-ga 40</w:t>
      </w:r>
      <w:r w:rsidR="0055519E">
        <w:rPr>
          <w:rFonts w:ascii="Times New Roman" w:hAnsi="Times New Roman" w:cs="Times New Roman"/>
          <w:sz w:val="24"/>
          <w:szCs w:val="24"/>
          <w:vertAlign w:val="superscript"/>
        </w:rPr>
        <w:t>1</w:t>
      </w:r>
      <w:r w:rsidR="0055519E">
        <w:rPr>
          <w:rFonts w:ascii="Times New Roman" w:hAnsi="Times New Roman" w:cs="Times New Roman"/>
          <w:sz w:val="24"/>
          <w:szCs w:val="24"/>
        </w:rPr>
        <w:t xml:space="preserve"> järgmises sõnastuses:</w:t>
      </w:r>
    </w:p>
    <w:p w14:paraId="68B80521" w14:textId="77777777" w:rsidR="008D0CF9" w:rsidRDefault="008D0CF9" w:rsidP="008D0CF9">
      <w:pPr>
        <w:shd w:val="clear" w:color="auto" w:fill="FFFFFF"/>
        <w:spacing w:after="0" w:line="240" w:lineRule="auto"/>
        <w:jc w:val="both"/>
        <w:rPr>
          <w:rFonts w:ascii="Times New Roman" w:eastAsia="Times New Roman" w:hAnsi="Times New Roman" w:cs="Times New Roman"/>
          <w:color w:val="202020"/>
          <w:sz w:val="24"/>
          <w:szCs w:val="24"/>
          <w:lang w:eastAsia="et-EE"/>
        </w:rPr>
      </w:pPr>
    </w:p>
    <w:p w14:paraId="48B2A97C" w14:textId="0B737E11" w:rsidR="0055519E" w:rsidRPr="0055519E" w:rsidRDefault="0055519E" w:rsidP="008D0CF9">
      <w:pPr>
        <w:shd w:val="clear" w:color="auto" w:fill="FFFFFF"/>
        <w:spacing w:after="0" w:line="240" w:lineRule="auto"/>
        <w:jc w:val="both"/>
        <w:rPr>
          <w:rFonts w:ascii="Times New Roman" w:eastAsia="Times New Roman" w:hAnsi="Times New Roman" w:cs="Times New Roman"/>
          <w:b/>
          <w:bCs/>
          <w:color w:val="202020"/>
          <w:sz w:val="24"/>
          <w:szCs w:val="24"/>
          <w:lang w:eastAsia="et-EE"/>
        </w:rPr>
      </w:pPr>
      <w:r w:rsidRPr="0055519E">
        <w:rPr>
          <w:rFonts w:ascii="Times New Roman" w:eastAsia="Times New Roman" w:hAnsi="Times New Roman" w:cs="Times New Roman"/>
          <w:color w:val="202020"/>
          <w:sz w:val="24"/>
          <w:szCs w:val="24"/>
          <w:lang w:eastAsia="et-EE"/>
        </w:rPr>
        <w:t>„</w:t>
      </w:r>
      <w:r w:rsidRPr="0055519E">
        <w:rPr>
          <w:rFonts w:ascii="Times New Roman" w:eastAsia="Times New Roman" w:hAnsi="Times New Roman" w:cs="Times New Roman"/>
          <w:b/>
          <w:bCs/>
          <w:color w:val="202020"/>
          <w:sz w:val="24"/>
          <w:szCs w:val="24"/>
          <w:lang w:eastAsia="et-EE"/>
        </w:rPr>
        <w:t>§ 40</w:t>
      </w:r>
      <w:r w:rsidRPr="0055519E">
        <w:rPr>
          <w:rFonts w:ascii="Times New Roman" w:eastAsia="Times New Roman" w:hAnsi="Times New Roman" w:cs="Times New Roman"/>
          <w:b/>
          <w:bCs/>
          <w:color w:val="202020"/>
          <w:sz w:val="24"/>
          <w:szCs w:val="24"/>
          <w:vertAlign w:val="superscript"/>
          <w:lang w:eastAsia="et-EE"/>
        </w:rPr>
        <w:t>1</w:t>
      </w:r>
      <w:r w:rsidRPr="0055519E">
        <w:rPr>
          <w:rFonts w:ascii="Times New Roman" w:eastAsia="Times New Roman" w:hAnsi="Times New Roman" w:cs="Times New Roman"/>
          <w:b/>
          <w:bCs/>
          <w:color w:val="202020"/>
          <w:sz w:val="24"/>
          <w:szCs w:val="24"/>
          <w:lang w:eastAsia="et-EE"/>
        </w:rPr>
        <w:t xml:space="preserve">. Haldusjärelevalve meetmed </w:t>
      </w:r>
    </w:p>
    <w:p w14:paraId="57BE95AB" w14:textId="77777777" w:rsidR="008D0CF9" w:rsidRDefault="008D0CF9" w:rsidP="008D0CF9">
      <w:pPr>
        <w:shd w:val="clear" w:color="auto" w:fill="FFFFFF"/>
        <w:spacing w:after="0" w:line="240" w:lineRule="auto"/>
        <w:jc w:val="both"/>
        <w:rPr>
          <w:rFonts w:ascii="Times New Roman" w:hAnsi="Times New Roman" w:cs="Times New Roman"/>
          <w:color w:val="202020"/>
          <w:sz w:val="24"/>
          <w:szCs w:val="24"/>
        </w:rPr>
      </w:pPr>
    </w:p>
    <w:p w14:paraId="091CE2CD" w14:textId="06FC96A7" w:rsidR="0055519E" w:rsidRPr="0055519E" w:rsidRDefault="0055519E" w:rsidP="008D0CF9">
      <w:pPr>
        <w:shd w:val="clear" w:color="auto" w:fill="FFFFFF"/>
        <w:spacing w:after="0" w:line="240" w:lineRule="auto"/>
        <w:jc w:val="both"/>
        <w:rPr>
          <w:rFonts w:ascii="Times New Roman" w:hAnsi="Times New Roman" w:cs="Times New Roman"/>
          <w:color w:val="202020"/>
          <w:sz w:val="24"/>
          <w:szCs w:val="24"/>
          <w:shd w:val="clear" w:color="auto" w:fill="FFFFFF"/>
        </w:rPr>
      </w:pPr>
      <w:r w:rsidRPr="0055519E">
        <w:rPr>
          <w:rFonts w:ascii="Times New Roman" w:hAnsi="Times New Roman" w:cs="Times New Roman"/>
          <w:color w:val="202020"/>
          <w:sz w:val="24"/>
          <w:szCs w:val="24"/>
        </w:rPr>
        <w:t xml:space="preserve">Sotsiaalkindlustusametil on </w:t>
      </w:r>
      <w:r w:rsidRPr="00D70981">
        <w:rPr>
          <w:rFonts w:ascii="Times New Roman" w:hAnsi="Times New Roman" w:cs="Times New Roman"/>
          <w:color w:val="202020"/>
          <w:sz w:val="24"/>
          <w:szCs w:val="24"/>
        </w:rPr>
        <w:t>haldusjärelevalve teostamisel õigus</w:t>
      </w:r>
      <w:r w:rsidRPr="00D70981">
        <w:rPr>
          <w:rFonts w:ascii="Times New Roman" w:hAnsi="Times New Roman" w:cs="Times New Roman"/>
          <w:color w:val="202020"/>
          <w:sz w:val="24"/>
          <w:szCs w:val="24"/>
          <w:shd w:val="clear" w:color="auto" w:fill="FFFFFF"/>
        </w:rPr>
        <w:t>:</w:t>
      </w:r>
    </w:p>
    <w:p w14:paraId="34358367" w14:textId="171B13C3" w:rsidR="0055519E" w:rsidRPr="0055519E" w:rsidRDefault="0055519E" w:rsidP="008D0CF9">
      <w:pPr>
        <w:shd w:val="clear" w:color="auto" w:fill="FFFFFF"/>
        <w:spacing w:after="0" w:line="240" w:lineRule="auto"/>
        <w:jc w:val="both"/>
        <w:rPr>
          <w:rFonts w:ascii="Times New Roman" w:hAnsi="Times New Roman" w:cs="Times New Roman"/>
          <w:color w:val="202020"/>
          <w:sz w:val="24"/>
          <w:szCs w:val="24"/>
        </w:rPr>
      </w:pPr>
      <w:r w:rsidRPr="0055519E">
        <w:rPr>
          <w:rFonts w:ascii="Times New Roman" w:hAnsi="Times New Roman" w:cs="Times New Roman"/>
          <w:color w:val="202020"/>
          <w:sz w:val="24"/>
          <w:szCs w:val="24"/>
        </w:rPr>
        <w:t>1) külastada lasteasutust, vajaduse</w:t>
      </w:r>
      <w:r w:rsidR="00294336">
        <w:rPr>
          <w:rFonts w:ascii="Times New Roman" w:hAnsi="Times New Roman" w:cs="Times New Roman"/>
          <w:color w:val="202020"/>
          <w:sz w:val="24"/>
          <w:szCs w:val="24"/>
        </w:rPr>
        <w:t xml:space="preserve"> korra</w:t>
      </w:r>
      <w:r w:rsidRPr="0055519E">
        <w:rPr>
          <w:rFonts w:ascii="Times New Roman" w:hAnsi="Times New Roman" w:cs="Times New Roman"/>
          <w:color w:val="202020"/>
          <w:sz w:val="24"/>
          <w:szCs w:val="24"/>
        </w:rPr>
        <w:t xml:space="preserve">l ka ette teatamata, et kontrollida käesolevas seaduses ja selle alusel </w:t>
      </w:r>
      <w:ins w:id="14" w:author="Helen Uustalu" w:date="2024-02-27T08:47:00Z">
        <w:r w:rsidR="007B1FF0" w:rsidRPr="0055519E">
          <w:rPr>
            <w:rFonts w:ascii="Times New Roman" w:hAnsi="Times New Roman" w:cs="Times New Roman"/>
            <w:color w:val="202020"/>
            <w:sz w:val="24"/>
            <w:szCs w:val="24"/>
          </w:rPr>
          <w:t xml:space="preserve">lasteasutuse tegevusele </w:t>
        </w:r>
      </w:ins>
      <w:r w:rsidRPr="0055519E">
        <w:rPr>
          <w:rFonts w:ascii="Times New Roman" w:hAnsi="Times New Roman" w:cs="Times New Roman"/>
          <w:color w:val="202020"/>
          <w:sz w:val="24"/>
          <w:szCs w:val="24"/>
        </w:rPr>
        <w:t xml:space="preserve">kehtestatud </w:t>
      </w:r>
      <w:del w:id="15" w:author="Helen Uustalu" w:date="2024-02-13T11:18:00Z">
        <w:r w:rsidRPr="0055519E" w:rsidDel="00A27A0A">
          <w:rPr>
            <w:rFonts w:ascii="Times New Roman" w:hAnsi="Times New Roman" w:cs="Times New Roman"/>
            <w:color w:val="202020"/>
            <w:sz w:val="24"/>
            <w:szCs w:val="24"/>
          </w:rPr>
          <w:delText xml:space="preserve">õigusaktides </w:delText>
        </w:r>
      </w:del>
      <w:del w:id="16" w:author="Helen Uustalu" w:date="2024-02-27T08:47:00Z">
        <w:r w:rsidRPr="0055519E" w:rsidDel="007B1FF0">
          <w:rPr>
            <w:rFonts w:ascii="Times New Roman" w:hAnsi="Times New Roman" w:cs="Times New Roman"/>
            <w:color w:val="202020"/>
            <w:sz w:val="24"/>
            <w:szCs w:val="24"/>
          </w:rPr>
          <w:delText xml:space="preserve">lasteasutuse tegevusele ette nähtud </w:delText>
        </w:r>
      </w:del>
      <w:r w:rsidRPr="0055519E">
        <w:rPr>
          <w:rFonts w:ascii="Times New Roman" w:hAnsi="Times New Roman" w:cs="Times New Roman"/>
          <w:color w:val="202020"/>
          <w:sz w:val="24"/>
          <w:szCs w:val="24"/>
        </w:rPr>
        <w:t>nõuete täitmist;</w:t>
      </w:r>
    </w:p>
    <w:p w14:paraId="03FED15A" w14:textId="77777777" w:rsidR="0055519E" w:rsidRPr="0055519E" w:rsidRDefault="0055519E" w:rsidP="008D0CF9">
      <w:pPr>
        <w:shd w:val="clear" w:color="auto" w:fill="FFFFFF"/>
        <w:spacing w:after="0" w:line="240" w:lineRule="auto"/>
        <w:jc w:val="both"/>
        <w:rPr>
          <w:rFonts w:ascii="Times New Roman" w:hAnsi="Times New Roman" w:cs="Times New Roman"/>
          <w:color w:val="202020"/>
          <w:sz w:val="24"/>
          <w:szCs w:val="24"/>
        </w:rPr>
      </w:pPr>
      <w:r w:rsidRPr="0055519E">
        <w:rPr>
          <w:rFonts w:ascii="Times New Roman" w:hAnsi="Times New Roman" w:cs="Times New Roman"/>
          <w:color w:val="202020"/>
          <w:sz w:val="24"/>
          <w:szCs w:val="24"/>
        </w:rPr>
        <w:t>2) küsitleda lasteasutuses teenuse saamise eesmärgil viibivaid lapsi ja nende seaduslikke esindajaid;</w:t>
      </w:r>
    </w:p>
    <w:p w14:paraId="07050A75" w14:textId="6B6D0080" w:rsidR="0055519E" w:rsidRPr="0055519E" w:rsidRDefault="0055519E" w:rsidP="008D0CF9">
      <w:pPr>
        <w:shd w:val="clear" w:color="auto" w:fill="FFFFFF"/>
        <w:spacing w:after="0" w:line="240" w:lineRule="auto"/>
        <w:jc w:val="both"/>
        <w:rPr>
          <w:rFonts w:ascii="Times New Roman" w:hAnsi="Times New Roman" w:cs="Times New Roman"/>
          <w:color w:val="202020"/>
          <w:sz w:val="24"/>
          <w:szCs w:val="24"/>
          <w:shd w:val="clear" w:color="auto" w:fill="FFFFFF"/>
        </w:rPr>
      </w:pPr>
      <w:r w:rsidRPr="0055519E">
        <w:rPr>
          <w:rFonts w:ascii="Times New Roman" w:hAnsi="Times New Roman" w:cs="Times New Roman"/>
          <w:color w:val="202020"/>
          <w:sz w:val="24"/>
          <w:szCs w:val="24"/>
          <w:shd w:val="clear" w:color="auto" w:fill="FFFFFF"/>
        </w:rPr>
        <w:t>3)</w:t>
      </w:r>
      <w:r w:rsidR="00B0174E">
        <w:rPr>
          <w:rFonts w:ascii="Times New Roman" w:hAnsi="Times New Roman" w:cs="Times New Roman"/>
          <w:color w:val="202020"/>
          <w:sz w:val="24"/>
          <w:szCs w:val="24"/>
          <w:shd w:val="clear" w:color="auto" w:fill="FFFFFF"/>
        </w:rPr>
        <w:t xml:space="preserve"> </w:t>
      </w:r>
      <w:r w:rsidRPr="0055519E">
        <w:rPr>
          <w:rFonts w:ascii="Times New Roman" w:hAnsi="Times New Roman" w:cs="Times New Roman"/>
          <w:color w:val="202020"/>
          <w:sz w:val="24"/>
          <w:szCs w:val="24"/>
          <w:shd w:val="clear" w:color="auto" w:fill="FFFFFF"/>
        </w:rPr>
        <w:t>teavitada avalikkust ja vanemaid lasteasutuses tuvastatud rikkumistest;</w:t>
      </w:r>
    </w:p>
    <w:p w14:paraId="676ED489" w14:textId="4FB90D82" w:rsidR="0055519E" w:rsidRPr="0055519E" w:rsidRDefault="0055519E" w:rsidP="008D0CF9">
      <w:pPr>
        <w:shd w:val="clear" w:color="auto" w:fill="FFFFFF"/>
        <w:spacing w:after="0" w:line="240" w:lineRule="auto"/>
        <w:jc w:val="both"/>
        <w:rPr>
          <w:rFonts w:ascii="Times New Roman" w:eastAsia="Times New Roman" w:hAnsi="Times New Roman" w:cs="Times New Roman"/>
          <w:color w:val="202020"/>
          <w:sz w:val="24"/>
          <w:szCs w:val="24"/>
          <w:lang w:eastAsia="et-EE"/>
        </w:rPr>
      </w:pPr>
      <w:r w:rsidRPr="0055519E">
        <w:rPr>
          <w:rFonts w:ascii="Times New Roman" w:hAnsi="Times New Roman" w:cs="Times New Roman"/>
          <w:color w:val="202020"/>
          <w:sz w:val="24"/>
          <w:szCs w:val="24"/>
        </w:rPr>
        <w:lastRenderedPageBreak/>
        <w:t xml:space="preserve">4) rakendada muid </w:t>
      </w:r>
      <w:r w:rsidRPr="0055519E">
        <w:rPr>
          <w:rFonts w:ascii="Times New Roman" w:hAnsi="Times New Roman" w:cs="Times New Roman"/>
          <w:color w:val="202020"/>
          <w:sz w:val="24"/>
          <w:szCs w:val="24"/>
          <w:shd w:val="clear" w:color="auto" w:fill="FFFFFF"/>
        </w:rPr>
        <w:t>Vabariigi Valitsuse seaduse §-s 75</w:t>
      </w:r>
      <w:r w:rsidRPr="0055519E">
        <w:rPr>
          <w:rFonts w:ascii="Times New Roman" w:hAnsi="Times New Roman" w:cs="Times New Roman"/>
          <w:color w:val="202020"/>
          <w:sz w:val="24"/>
          <w:szCs w:val="24"/>
          <w:bdr w:val="none" w:sz="0" w:space="0" w:color="auto" w:frame="1"/>
          <w:shd w:val="clear" w:color="auto" w:fill="FFFFFF"/>
          <w:vertAlign w:val="superscript"/>
        </w:rPr>
        <w:t>2</w:t>
      </w:r>
      <w:r w:rsidR="00B0174E">
        <w:rPr>
          <w:rFonts w:ascii="Times New Roman" w:hAnsi="Times New Roman" w:cs="Times New Roman"/>
          <w:color w:val="202020"/>
          <w:sz w:val="24"/>
          <w:szCs w:val="24"/>
          <w:shd w:val="clear" w:color="auto" w:fill="FFFFFF"/>
        </w:rPr>
        <w:t xml:space="preserve"> </w:t>
      </w:r>
      <w:r w:rsidRPr="0055519E">
        <w:rPr>
          <w:rFonts w:ascii="Times New Roman" w:hAnsi="Times New Roman" w:cs="Times New Roman"/>
          <w:color w:val="202020"/>
          <w:sz w:val="24"/>
          <w:szCs w:val="24"/>
          <w:shd w:val="clear" w:color="auto" w:fill="FFFFFF"/>
        </w:rPr>
        <w:t>sätestatud haldusjärelevalve meetmeid.“</w:t>
      </w:r>
      <w:r w:rsidR="00836D35">
        <w:rPr>
          <w:rFonts w:ascii="Times New Roman" w:hAnsi="Times New Roman" w:cs="Times New Roman"/>
          <w:color w:val="202020"/>
          <w:sz w:val="24"/>
          <w:szCs w:val="24"/>
          <w:shd w:val="clear" w:color="auto" w:fill="FFFFFF"/>
        </w:rPr>
        <w:t>.</w:t>
      </w:r>
    </w:p>
    <w:p w14:paraId="55BE36A6" w14:textId="77777777" w:rsidR="0055519E" w:rsidRDefault="0055519E" w:rsidP="008D0CF9">
      <w:pPr>
        <w:spacing w:after="0" w:line="240" w:lineRule="auto"/>
        <w:jc w:val="both"/>
        <w:rPr>
          <w:rFonts w:ascii="Times New Roman" w:hAnsi="Times New Roman" w:cs="Times New Roman"/>
          <w:sz w:val="24"/>
          <w:szCs w:val="24"/>
        </w:rPr>
      </w:pPr>
    </w:p>
    <w:p w14:paraId="4FA87075" w14:textId="3E7D9B66" w:rsidR="0085220F" w:rsidRPr="002C254D" w:rsidRDefault="002C254D" w:rsidP="008D0CF9">
      <w:pPr>
        <w:spacing w:after="0" w:line="240" w:lineRule="auto"/>
        <w:jc w:val="both"/>
        <w:rPr>
          <w:rFonts w:ascii="Times New Roman" w:hAnsi="Times New Roman" w:cs="Times New Roman"/>
          <w:b/>
          <w:bCs/>
          <w:sz w:val="24"/>
          <w:szCs w:val="24"/>
        </w:rPr>
      </w:pPr>
      <w:r w:rsidRPr="002C254D">
        <w:rPr>
          <w:rFonts w:ascii="Times New Roman" w:hAnsi="Times New Roman" w:cs="Times New Roman"/>
          <w:b/>
          <w:bCs/>
          <w:sz w:val="24"/>
          <w:szCs w:val="24"/>
        </w:rPr>
        <w:t xml:space="preserve">§ </w:t>
      </w:r>
      <w:r>
        <w:rPr>
          <w:rFonts w:ascii="Times New Roman" w:hAnsi="Times New Roman" w:cs="Times New Roman"/>
          <w:b/>
          <w:bCs/>
          <w:sz w:val="24"/>
          <w:szCs w:val="24"/>
        </w:rPr>
        <w:t>2</w:t>
      </w:r>
      <w:r w:rsidRPr="002C254D">
        <w:rPr>
          <w:rFonts w:ascii="Times New Roman" w:hAnsi="Times New Roman" w:cs="Times New Roman"/>
          <w:b/>
          <w:bCs/>
          <w:sz w:val="24"/>
          <w:szCs w:val="24"/>
        </w:rPr>
        <w:t>. Psühhiaatrilise abi seaduse muutmine</w:t>
      </w:r>
    </w:p>
    <w:p w14:paraId="13FD6E76" w14:textId="77777777" w:rsidR="008D0CF9" w:rsidRDefault="008D0CF9" w:rsidP="008D0CF9">
      <w:pPr>
        <w:spacing w:after="0" w:line="240" w:lineRule="auto"/>
        <w:jc w:val="both"/>
        <w:rPr>
          <w:rFonts w:ascii="Times New Roman" w:hAnsi="Times New Roman" w:cs="Times New Roman"/>
          <w:sz w:val="24"/>
          <w:szCs w:val="24"/>
        </w:rPr>
      </w:pPr>
    </w:p>
    <w:p w14:paraId="6CF75D07" w14:textId="04995B3D" w:rsidR="002306F7" w:rsidRPr="009F7857" w:rsidRDefault="002C254D" w:rsidP="008D0CF9">
      <w:pPr>
        <w:spacing w:after="0" w:line="240" w:lineRule="auto"/>
        <w:jc w:val="both"/>
        <w:rPr>
          <w:rFonts w:ascii="Times New Roman" w:hAnsi="Times New Roman" w:cs="Times New Roman"/>
          <w:sz w:val="24"/>
          <w:szCs w:val="24"/>
        </w:rPr>
      </w:pPr>
      <w:r w:rsidRPr="009F7857">
        <w:rPr>
          <w:rFonts w:ascii="Times New Roman" w:hAnsi="Times New Roman" w:cs="Times New Roman"/>
          <w:sz w:val="24"/>
          <w:szCs w:val="24"/>
        </w:rPr>
        <w:t>Psühhiaatrilise abi seaduse</w:t>
      </w:r>
      <w:r w:rsidR="002306F7" w:rsidRPr="009F7857">
        <w:rPr>
          <w:rFonts w:ascii="Times New Roman" w:hAnsi="Times New Roman" w:cs="Times New Roman"/>
          <w:sz w:val="24"/>
          <w:szCs w:val="24"/>
        </w:rPr>
        <w:t xml:space="preserve"> § 5</w:t>
      </w:r>
      <w:r w:rsidRPr="009F7857">
        <w:rPr>
          <w:rFonts w:ascii="Times New Roman" w:hAnsi="Times New Roman" w:cs="Times New Roman"/>
          <w:sz w:val="24"/>
          <w:szCs w:val="24"/>
        </w:rPr>
        <w:t xml:space="preserve"> </w:t>
      </w:r>
      <w:r w:rsidR="002A0600" w:rsidRPr="009F7857">
        <w:rPr>
          <w:rFonts w:ascii="Times New Roman" w:hAnsi="Times New Roman" w:cs="Times New Roman"/>
          <w:sz w:val="24"/>
          <w:szCs w:val="24"/>
        </w:rPr>
        <w:t xml:space="preserve">lõige 2 </w:t>
      </w:r>
      <w:r w:rsidR="009F7857" w:rsidRPr="009F7857">
        <w:rPr>
          <w:rFonts w:ascii="Times New Roman" w:hAnsi="Times New Roman" w:cs="Times New Roman"/>
          <w:sz w:val="24"/>
          <w:szCs w:val="24"/>
        </w:rPr>
        <w:t>muudetakse ja sõnastatakse järgmiselt</w:t>
      </w:r>
      <w:r w:rsidR="002306F7" w:rsidRPr="009F7857">
        <w:rPr>
          <w:rFonts w:ascii="Times New Roman" w:hAnsi="Times New Roman" w:cs="Times New Roman"/>
          <w:sz w:val="24"/>
          <w:szCs w:val="24"/>
        </w:rPr>
        <w:t>:</w:t>
      </w:r>
    </w:p>
    <w:p w14:paraId="42290DFF" w14:textId="77777777" w:rsidR="008D0CF9" w:rsidRDefault="008D0CF9" w:rsidP="008D0CF9">
      <w:pPr>
        <w:spacing w:after="0" w:line="240" w:lineRule="auto"/>
        <w:jc w:val="both"/>
        <w:rPr>
          <w:rFonts w:ascii="Times New Roman" w:hAnsi="Times New Roman" w:cs="Times New Roman"/>
          <w:sz w:val="24"/>
          <w:szCs w:val="24"/>
        </w:rPr>
      </w:pPr>
    </w:p>
    <w:p w14:paraId="5A64416F" w14:textId="1D3FE2A6" w:rsidR="008961B0" w:rsidRPr="009F7857" w:rsidRDefault="00DA0D98" w:rsidP="009F7857">
      <w:pPr>
        <w:spacing w:after="0"/>
        <w:jc w:val="both"/>
        <w:rPr>
          <w:rFonts w:ascii="Times New Roman" w:hAnsi="Times New Roman" w:cs="Times New Roman"/>
          <w:sz w:val="24"/>
          <w:szCs w:val="24"/>
        </w:rPr>
      </w:pPr>
      <w:r w:rsidRPr="009F7857">
        <w:rPr>
          <w:rFonts w:ascii="Times New Roman" w:hAnsi="Times New Roman" w:cs="Times New Roman"/>
          <w:sz w:val="24"/>
          <w:szCs w:val="24"/>
        </w:rPr>
        <w:t>„</w:t>
      </w:r>
      <w:r w:rsidR="009F7857" w:rsidRPr="009F7857">
        <w:rPr>
          <w:rFonts w:ascii="Times New Roman" w:hAnsi="Times New Roman" w:cs="Times New Roman"/>
          <w:sz w:val="24"/>
          <w:szCs w:val="24"/>
        </w:rPr>
        <w:t xml:space="preserve">(2) </w:t>
      </w:r>
      <w:bookmarkStart w:id="17" w:name="_Hlk158715619"/>
      <w:r w:rsidR="009F7857" w:rsidRPr="009F7857">
        <w:rPr>
          <w:rFonts w:ascii="Times New Roman" w:hAnsi="Times New Roman" w:cs="Times New Roman"/>
          <w:sz w:val="24"/>
          <w:szCs w:val="24"/>
        </w:rPr>
        <w:t xml:space="preserve">Psüühilist seisundit, ravi ja diagnoosi puudutav teave </w:t>
      </w:r>
      <w:bookmarkEnd w:id="17"/>
      <w:r w:rsidR="009F7857" w:rsidRPr="009F7857">
        <w:rPr>
          <w:rFonts w:ascii="Times New Roman" w:hAnsi="Times New Roman" w:cs="Times New Roman"/>
          <w:sz w:val="24"/>
          <w:szCs w:val="24"/>
        </w:rPr>
        <w:t>on isiku eraelu saladus ja selle edastamine väljapoole raviprotsessi on lubatud ainult isiku enda või tema seadusliku esindaja kirjalikul nõusolekul, samuti uurimisasutuse, politsei, prokuratuuri, kriminaalhooldusosakonna või kohtu seadusest tuleneva nõude alusel, narkootiliste ja psühhotroopsete ainete ning nende lähteainete seaduse alusel loodud narkomaaniaravi andmekogule esitamiseks ning Terviseameti ja Tervisekassa nõudel neile seadusega pandud ülesannete täitmiseks. Teabe edastamine on lubatud isiku elukohajärgsele valla- või linnavalitsusele ja isiku lähedastele ulatuses, milles see on vajalik neile isikutele seisukoha või kaebuse esitamiseks isiku kinnisesse asutusse paigutamise menetluses. Teabe edastamine lapse, lapsevanema ja last kasvatava isiku kohta on lubatud ka kohaliku omavalitsuse üksusele ja Sotsiaalkindlustusametile lastekaitseseaduses sätestatud ulatuses lapse abivajaduse hindamiseks ja sobiva abi osutamiseks.“.</w:t>
      </w:r>
    </w:p>
    <w:p w14:paraId="5BC27FF3" w14:textId="77777777" w:rsidR="009F7857" w:rsidRDefault="009F7857" w:rsidP="009F7857">
      <w:pPr>
        <w:spacing w:after="0"/>
        <w:jc w:val="both"/>
        <w:rPr>
          <w:rFonts w:ascii="Times New Roman" w:hAnsi="Times New Roman" w:cs="Times New Roman"/>
          <w:sz w:val="24"/>
          <w:szCs w:val="24"/>
        </w:rPr>
      </w:pPr>
    </w:p>
    <w:p w14:paraId="148CD4B4" w14:textId="07F9171E" w:rsidR="008961B0" w:rsidRPr="008961B0" w:rsidRDefault="00F27B80" w:rsidP="008961B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3. </w:t>
      </w:r>
      <w:r w:rsidR="008961B0" w:rsidRPr="008961B0">
        <w:rPr>
          <w:rFonts w:ascii="Times New Roman" w:hAnsi="Times New Roman" w:cs="Times New Roman"/>
          <w:b/>
          <w:bCs/>
          <w:sz w:val="24"/>
          <w:szCs w:val="24"/>
        </w:rPr>
        <w:t>Puuetega inimeste sotsiaaltoetuste seaduse muutmine</w:t>
      </w:r>
    </w:p>
    <w:p w14:paraId="79C8A9E5" w14:textId="77777777" w:rsidR="008961B0" w:rsidRPr="008961B0" w:rsidRDefault="008961B0" w:rsidP="008961B0">
      <w:pPr>
        <w:spacing w:after="0" w:line="240" w:lineRule="auto"/>
        <w:jc w:val="both"/>
        <w:rPr>
          <w:rFonts w:ascii="Times New Roman" w:hAnsi="Times New Roman" w:cs="Times New Roman"/>
          <w:b/>
          <w:bCs/>
          <w:sz w:val="24"/>
          <w:szCs w:val="24"/>
        </w:rPr>
      </w:pPr>
    </w:p>
    <w:p w14:paraId="222AB25A" w14:textId="68BB13B8" w:rsidR="008961B0" w:rsidRPr="008961B0" w:rsidRDefault="008961B0" w:rsidP="00E92B4C">
      <w:pPr>
        <w:spacing w:after="0" w:line="240" w:lineRule="auto"/>
        <w:jc w:val="both"/>
        <w:rPr>
          <w:rFonts w:ascii="Times New Roman" w:hAnsi="Times New Roman" w:cs="Times New Roman"/>
          <w:sz w:val="24"/>
          <w:szCs w:val="24"/>
        </w:rPr>
      </w:pPr>
      <w:r w:rsidRPr="008961B0">
        <w:rPr>
          <w:rFonts w:ascii="Times New Roman" w:hAnsi="Times New Roman" w:cs="Times New Roman"/>
          <w:sz w:val="24"/>
          <w:szCs w:val="24"/>
        </w:rPr>
        <w:t xml:space="preserve">Puuetega inimeste sotsiaaltoetuste </w:t>
      </w:r>
      <w:r w:rsidR="00D929BD">
        <w:rPr>
          <w:rFonts w:ascii="Times New Roman" w:hAnsi="Times New Roman" w:cs="Times New Roman"/>
          <w:sz w:val="24"/>
          <w:szCs w:val="24"/>
        </w:rPr>
        <w:t>seadus</w:t>
      </w:r>
      <w:commentRangeStart w:id="18"/>
      <w:ins w:id="19" w:author="Helen Uustalu" w:date="2024-02-13T11:25:00Z">
        <w:r w:rsidR="00DF08F1">
          <w:rPr>
            <w:rFonts w:ascii="Times New Roman" w:hAnsi="Times New Roman" w:cs="Times New Roman"/>
            <w:sz w:val="24"/>
            <w:szCs w:val="24"/>
          </w:rPr>
          <w:t>t</w:t>
        </w:r>
      </w:ins>
      <w:del w:id="20" w:author="Helen Uustalu" w:date="2024-02-13T11:24:00Z">
        <w:r w:rsidR="00D929BD" w:rsidDel="00DF08F1">
          <w:rPr>
            <w:rFonts w:ascii="Times New Roman" w:hAnsi="Times New Roman" w:cs="Times New Roman"/>
            <w:sz w:val="24"/>
            <w:szCs w:val="24"/>
          </w:rPr>
          <w:delText>e</w:delText>
        </w:r>
      </w:del>
      <w:del w:id="21" w:author="Helen Uustalu" w:date="2024-02-13T11:25:00Z">
        <w:r w:rsidR="00D929BD" w:rsidDel="00DF08F1">
          <w:rPr>
            <w:rFonts w:ascii="Times New Roman" w:hAnsi="Times New Roman" w:cs="Times New Roman"/>
            <w:sz w:val="24"/>
            <w:szCs w:val="24"/>
          </w:rPr>
          <w:delText xml:space="preserve"> 1. peatükki</w:delText>
        </w:r>
      </w:del>
      <w:commentRangeEnd w:id="18"/>
      <w:r w:rsidR="00DF08F1">
        <w:rPr>
          <w:rStyle w:val="Kommentaariviide"/>
        </w:rPr>
        <w:commentReference w:id="18"/>
      </w:r>
      <w:r w:rsidR="00D929BD">
        <w:rPr>
          <w:rFonts w:ascii="Times New Roman" w:hAnsi="Times New Roman" w:cs="Times New Roman"/>
          <w:sz w:val="24"/>
          <w:szCs w:val="24"/>
        </w:rPr>
        <w:t xml:space="preserve"> täiendatakse §-ga 2</w:t>
      </w:r>
      <w:r w:rsidR="00D929BD" w:rsidRPr="00987C11">
        <w:rPr>
          <w:rFonts w:ascii="Times New Roman" w:hAnsi="Times New Roman" w:cs="Times New Roman"/>
          <w:sz w:val="24"/>
          <w:szCs w:val="24"/>
          <w:vertAlign w:val="superscript"/>
        </w:rPr>
        <w:t>6</w:t>
      </w:r>
      <w:r w:rsidR="00D929BD">
        <w:rPr>
          <w:rFonts w:ascii="Times New Roman" w:hAnsi="Times New Roman" w:cs="Times New Roman"/>
          <w:sz w:val="24"/>
          <w:szCs w:val="24"/>
        </w:rPr>
        <w:t xml:space="preserve"> järgmises sõnastuses</w:t>
      </w:r>
      <w:r w:rsidRPr="008961B0">
        <w:rPr>
          <w:rFonts w:ascii="Times New Roman" w:hAnsi="Times New Roman" w:cs="Times New Roman"/>
          <w:sz w:val="24"/>
          <w:szCs w:val="24"/>
        </w:rPr>
        <w:t>:</w:t>
      </w:r>
    </w:p>
    <w:p w14:paraId="5B08D96C" w14:textId="77777777" w:rsidR="008961B0" w:rsidRPr="008961B0" w:rsidRDefault="008961B0" w:rsidP="00E92B4C">
      <w:pPr>
        <w:spacing w:after="0" w:line="240" w:lineRule="auto"/>
        <w:jc w:val="both"/>
        <w:rPr>
          <w:rFonts w:ascii="Times New Roman" w:hAnsi="Times New Roman" w:cs="Times New Roman"/>
          <w:b/>
          <w:bCs/>
          <w:sz w:val="24"/>
          <w:szCs w:val="24"/>
        </w:rPr>
      </w:pPr>
    </w:p>
    <w:p w14:paraId="7D89DCF2" w14:textId="1A97508A" w:rsidR="008961B0" w:rsidRPr="008961B0" w:rsidRDefault="00036229" w:rsidP="00010F4C">
      <w:pPr>
        <w:spacing w:after="0" w:line="240" w:lineRule="auto"/>
        <w:jc w:val="both"/>
        <w:rPr>
          <w:rFonts w:ascii="Times New Roman" w:hAnsi="Times New Roman" w:cs="Times New Roman"/>
          <w:b/>
          <w:bCs/>
          <w:sz w:val="24"/>
          <w:szCs w:val="24"/>
        </w:rPr>
      </w:pPr>
      <w:bookmarkStart w:id="22" w:name="_Hlk157157200"/>
      <w:r w:rsidRPr="00392599">
        <w:rPr>
          <w:rFonts w:ascii="Times New Roman" w:hAnsi="Times New Roman" w:cs="Times New Roman"/>
          <w:sz w:val="24"/>
          <w:szCs w:val="24"/>
        </w:rPr>
        <w:t>„</w:t>
      </w:r>
      <w:r w:rsidR="00223FB8">
        <w:rPr>
          <w:rFonts w:ascii="Times New Roman" w:hAnsi="Times New Roman" w:cs="Times New Roman"/>
          <w:b/>
          <w:bCs/>
          <w:sz w:val="24"/>
          <w:szCs w:val="24"/>
        </w:rPr>
        <w:t xml:space="preserve">§ </w:t>
      </w:r>
      <w:r w:rsidR="00896EB6" w:rsidRPr="006332D5">
        <w:rPr>
          <w:rFonts w:ascii="Times New Roman" w:hAnsi="Times New Roman" w:cs="Times New Roman"/>
          <w:b/>
          <w:bCs/>
          <w:sz w:val="24"/>
          <w:szCs w:val="24"/>
        </w:rPr>
        <w:t>2</w:t>
      </w:r>
      <w:r w:rsidR="00896EB6" w:rsidRPr="006332D5">
        <w:rPr>
          <w:rFonts w:ascii="Times New Roman" w:hAnsi="Times New Roman" w:cs="Times New Roman"/>
          <w:b/>
          <w:bCs/>
          <w:sz w:val="24"/>
          <w:szCs w:val="24"/>
          <w:vertAlign w:val="superscript"/>
        </w:rPr>
        <w:t>6</w:t>
      </w:r>
      <w:r w:rsidR="00223FB8">
        <w:rPr>
          <w:rFonts w:ascii="Times New Roman" w:hAnsi="Times New Roman" w:cs="Times New Roman"/>
          <w:b/>
          <w:bCs/>
          <w:sz w:val="24"/>
          <w:szCs w:val="24"/>
        </w:rPr>
        <w:t>.</w:t>
      </w:r>
      <w:r w:rsidR="00987C11">
        <w:rPr>
          <w:rFonts w:ascii="Times New Roman" w:hAnsi="Times New Roman" w:cs="Times New Roman"/>
          <w:sz w:val="24"/>
          <w:szCs w:val="24"/>
          <w:vertAlign w:val="superscript"/>
        </w:rPr>
        <w:t xml:space="preserve"> </w:t>
      </w:r>
      <w:r w:rsidR="00896EB6">
        <w:rPr>
          <w:rFonts w:ascii="Times New Roman" w:hAnsi="Times New Roman" w:cs="Times New Roman"/>
          <w:b/>
          <w:bCs/>
          <w:sz w:val="24"/>
          <w:szCs w:val="24"/>
        </w:rPr>
        <w:t xml:space="preserve">Varajast sekkumist vajavate seisundite </w:t>
      </w:r>
      <w:r w:rsidR="00987C11">
        <w:rPr>
          <w:rFonts w:ascii="Times New Roman" w:hAnsi="Times New Roman" w:cs="Times New Roman"/>
          <w:b/>
          <w:bCs/>
          <w:sz w:val="24"/>
          <w:szCs w:val="24"/>
        </w:rPr>
        <w:t>puhul puude raskusastme tuvastamine</w:t>
      </w:r>
    </w:p>
    <w:p w14:paraId="2CEE3284" w14:textId="77777777" w:rsidR="008961B0" w:rsidRPr="008961B0" w:rsidRDefault="008961B0" w:rsidP="00010F4C">
      <w:pPr>
        <w:spacing w:after="0" w:line="240" w:lineRule="auto"/>
        <w:jc w:val="both"/>
        <w:rPr>
          <w:rFonts w:ascii="Times New Roman" w:hAnsi="Times New Roman" w:cs="Times New Roman"/>
          <w:b/>
          <w:bCs/>
          <w:sz w:val="24"/>
          <w:szCs w:val="24"/>
        </w:rPr>
      </w:pPr>
    </w:p>
    <w:p w14:paraId="4914BC82" w14:textId="0213903F" w:rsidR="008961B0" w:rsidRPr="006332D5" w:rsidRDefault="00010F4C" w:rsidP="00010F4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87C11" w:rsidRPr="006332D5">
        <w:rPr>
          <w:rFonts w:ascii="Times New Roman" w:hAnsi="Times New Roman" w:cs="Times New Roman"/>
          <w:sz w:val="24"/>
          <w:szCs w:val="24"/>
        </w:rPr>
        <w:t>1</w:t>
      </w:r>
      <w:r w:rsidR="008961B0" w:rsidRPr="006332D5">
        <w:rPr>
          <w:rFonts w:ascii="Times New Roman" w:hAnsi="Times New Roman" w:cs="Times New Roman"/>
          <w:sz w:val="24"/>
          <w:szCs w:val="24"/>
        </w:rPr>
        <w:t xml:space="preserve">) </w:t>
      </w:r>
      <w:r w:rsidR="002A0600">
        <w:rPr>
          <w:rFonts w:ascii="Times New Roman" w:hAnsi="Times New Roman" w:cs="Times New Roman"/>
          <w:sz w:val="24"/>
          <w:szCs w:val="24"/>
        </w:rPr>
        <w:t>K</w:t>
      </w:r>
      <w:r w:rsidR="000F6BBE">
        <w:rPr>
          <w:rFonts w:ascii="Times New Roman" w:hAnsi="Times New Roman" w:cs="Times New Roman"/>
          <w:sz w:val="24"/>
          <w:szCs w:val="24"/>
        </w:rPr>
        <w:t xml:space="preserve">ui lapsel on </w:t>
      </w:r>
      <w:r w:rsidR="00303FF2" w:rsidRPr="00303FF2">
        <w:rPr>
          <w:rFonts w:ascii="Times New Roman" w:hAnsi="Times New Roman" w:cs="Times New Roman"/>
          <w:sz w:val="24"/>
          <w:szCs w:val="24"/>
        </w:rPr>
        <w:t xml:space="preserve">varajast sekkumist vajav </w:t>
      </w:r>
      <w:r w:rsidR="00303FF2" w:rsidRPr="00516E30">
        <w:rPr>
          <w:rFonts w:ascii="Times New Roman" w:hAnsi="Times New Roman" w:cs="Times New Roman"/>
          <w:sz w:val="24"/>
          <w:szCs w:val="24"/>
        </w:rPr>
        <w:t>seisund, mi</w:t>
      </w:r>
      <w:r w:rsidR="00516E30" w:rsidRPr="00516E30">
        <w:rPr>
          <w:rFonts w:ascii="Times New Roman" w:hAnsi="Times New Roman" w:cs="Times New Roman"/>
          <w:sz w:val="24"/>
          <w:szCs w:val="24"/>
        </w:rPr>
        <w:t>lle</w:t>
      </w:r>
      <w:r w:rsidR="00516E30">
        <w:rPr>
          <w:rFonts w:ascii="Times New Roman" w:hAnsi="Times New Roman" w:cs="Times New Roman"/>
          <w:sz w:val="24"/>
          <w:szCs w:val="24"/>
        </w:rPr>
        <w:t xml:space="preserve"> kohta</w:t>
      </w:r>
      <w:r w:rsidR="00303FF2" w:rsidRPr="00516E30">
        <w:rPr>
          <w:rFonts w:ascii="Times New Roman" w:hAnsi="Times New Roman" w:cs="Times New Roman"/>
          <w:sz w:val="24"/>
          <w:szCs w:val="24"/>
        </w:rPr>
        <w:t xml:space="preserve"> on kantud </w:t>
      </w:r>
      <w:r w:rsidR="00916F54">
        <w:rPr>
          <w:rFonts w:ascii="Times New Roman" w:hAnsi="Times New Roman" w:cs="Times New Roman"/>
          <w:sz w:val="24"/>
          <w:szCs w:val="24"/>
        </w:rPr>
        <w:t xml:space="preserve">andmed </w:t>
      </w:r>
      <w:r w:rsidR="00303FF2" w:rsidRPr="00516E30">
        <w:rPr>
          <w:rFonts w:ascii="Times New Roman" w:hAnsi="Times New Roman" w:cs="Times New Roman"/>
          <w:sz w:val="24"/>
          <w:szCs w:val="24"/>
        </w:rPr>
        <w:t>tervise infosüsteemi,</w:t>
      </w:r>
      <w:r w:rsidR="00303FF2">
        <w:rPr>
          <w:rFonts w:ascii="Times New Roman" w:hAnsi="Times New Roman" w:cs="Times New Roman"/>
          <w:sz w:val="24"/>
          <w:szCs w:val="24"/>
        </w:rPr>
        <w:t xml:space="preserve"> </w:t>
      </w:r>
      <w:r w:rsidR="008B1E05">
        <w:rPr>
          <w:rFonts w:ascii="Times New Roman" w:hAnsi="Times New Roman" w:cs="Times New Roman"/>
          <w:sz w:val="24"/>
          <w:szCs w:val="24"/>
        </w:rPr>
        <w:t xml:space="preserve">ja </w:t>
      </w:r>
      <w:r w:rsidR="0053405F">
        <w:rPr>
          <w:rFonts w:ascii="Times New Roman" w:hAnsi="Times New Roman" w:cs="Times New Roman"/>
          <w:sz w:val="24"/>
          <w:szCs w:val="24"/>
        </w:rPr>
        <w:t>k</w:t>
      </w:r>
      <w:r w:rsidR="0053405F" w:rsidRPr="007A4D2E">
        <w:rPr>
          <w:rFonts w:ascii="Times New Roman" w:hAnsi="Times New Roman" w:cs="Times New Roman"/>
          <w:sz w:val="24"/>
          <w:szCs w:val="24"/>
        </w:rPr>
        <w:t xml:space="preserve">ohaliku omavalitsuse üksus </w:t>
      </w:r>
      <w:r w:rsidR="0053405F">
        <w:rPr>
          <w:rFonts w:ascii="Times New Roman" w:hAnsi="Times New Roman" w:cs="Times New Roman"/>
          <w:sz w:val="24"/>
          <w:szCs w:val="24"/>
        </w:rPr>
        <w:t xml:space="preserve">on </w:t>
      </w:r>
      <w:r w:rsidR="0053405F" w:rsidRPr="007A4D2E">
        <w:rPr>
          <w:rFonts w:ascii="Times New Roman" w:hAnsi="Times New Roman" w:cs="Times New Roman"/>
          <w:sz w:val="24"/>
          <w:szCs w:val="24"/>
        </w:rPr>
        <w:t>edast</w:t>
      </w:r>
      <w:r w:rsidR="0053405F">
        <w:rPr>
          <w:rFonts w:ascii="Times New Roman" w:hAnsi="Times New Roman" w:cs="Times New Roman"/>
          <w:sz w:val="24"/>
          <w:szCs w:val="24"/>
        </w:rPr>
        <w:t>anud</w:t>
      </w:r>
      <w:r w:rsidR="0053405F" w:rsidRPr="007A4D2E">
        <w:rPr>
          <w:rFonts w:ascii="Times New Roman" w:hAnsi="Times New Roman" w:cs="Times New Roman"/>
          <w:sz w:val="24"/>
          <w:szCs w:val="24"/>
        </w:rPr>
        <w:t xml:space="preserve"> lapse kohta andmed Sotsiaalkindlustusametile puude raskusastme tuvastamiseks</w:t>
      </w:r>
      <w:r w:rsidR="00173D4B">
        <w:rPr>
          <w:rFonts w:ascii="Times New Roman" w:hAnsi="Times New Roman" w:cs="Times New Roman"/>
          <w:sz w:val="24"/>
          <w:szCs w:val="24"/>
        </w:rPr>
        <w:t>,</w:t>
      </w:r>
      <w:r w:rsidR="0053405F" w:rsidRPr="0053405F">
        <w:rPr>
          <w:rFonts w:ascii="Times New Roman" w:hAnsi="Times New Roman" w:cs="Times New Roman"/>
          <w:sz w:val="24"/>
          <w:szCs w:val="24"/>
        </w:rPr>
        <w:t xml:space="preserve"> </w:t>
      </w:r>
      <w:r w:rsidR="00303FF2">
        <w:rPr>
          <w:rFonts w:ascii="Times New Roman" w:hAnsi="Times New Roman" w:cs="Times New Roman"/>
          <w:sz w:val="24"/>
          <w:szCs w:val="24"/>
        </w:rPr>
        <w:t xml:space="preserve">algatab Sotsiaalkindlustusamet </w:t>
      </w:r>
      <w:r w:rsidR="00FF0504">
        <w:rPr>
          <w:rFonts w:ascii="Times New Roman" w:hAnsi="Times New Roman" w:cs="Times New Roman"/>
          <w:sz w:val="24"/>
          <w:szCs w:val="24"/>
        </w:rPr>
        <w:t xml:space="preserve">puude raskusastme tuvastamise. </w:t>
      </w:r>
    </w:p>
    <w:p w14:paraId="3B9096CD" w14:textId="77777777" w:rsidR="008961B0" w:rsidRDefault="008961B0" w:rsidP="00010F4C">
      <w:pPr>
        <w:spacing w:after="0" w:line="240" w:lineRule="auto"/>
        <w:jc w:val="both"/>
        <w:rPr>
          <w:rFonts w:ascii="Times New Roman" w:hAnsi="Times New Roman" w:cs="Times New Roman"/>
          <w:b/>
          <w:bCs/>
          <w:sz w:val="24"/>
          <w:szCs w:val="24"/>
        </w:rPr>
      </w:pPr>
    </w:p>
    <w:p w14:paraId="69871C42" w14:textId="475EF382" w:rsidR="002C254D" w:rsidRDefault="00F43F32" w:rsidP="008D0C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567AA7" w:rsidRPr="006332D5">
        <w:rPr>
          <w:rFonts w:ascii="Times New Roman" w:hAnsi="Times New Roman" w:cs="Times New Roman"/>
          <w:sz w:val="24"/>
          <w:szCs w:val="24"/>
        </w:rPr>
        <w:t xml:space="preserve">2) </w:t>
      </w:r>
      <w:r w:rsidR="00A63D49">
        <w:rPr>
          <w:rFonts w:ascii="Times New Roman" w:hAnsi="Times New Roman" w:cs="Times New Roman"/>
          <w:sz w:val="24"/>
          <w:szCs w:val="24"/>
        </w:rPr>
        <w:t xml:space="preserve">Varajast sekkumist vajavate seisundite loetelu </w:t>
      </w:r>
      <w:r w:rsidR="00A63D49" w:rsidRPr="00A63D49">
        <w:rPr>
          <w:rFonts w:ascii="Times New Roman" w:hAnsi="Times New Roman" w:cs="Times New Roman"/>
          <w:sz w:val="24"/>
          <w:szCs w:val="24"/>
        </w:rPr>
        <w:t>kehtestab valdkonna eest vastutav minister määrusega.</w:t>
      </w:r>
      <w:r w:rsidR="00996563">
        <w:rPr>
          <w:rFonts w:ascii="Times New Roman" w:hAnsi="Times New Roman" w:cs="Times New Roman"/>
          <w:sz w:val="24"/>
          <w:szCs w:val="24"/>
        </w:rPr>
        <w:t>“.</w:t>
      </w:r>
    </w:p>
    <w:bookmarkEnd w:id="22"/>
    <w:p w14:paraId="0DC68A70" w14:textId="77777777" w:rsidR="00894A31" w:rsidRPr="002C254D" w:rsidRDefault="00894A31" w:rsidP="008D0CF9">
      <w:pPr>
        <w:spacing w:after="0" w:line="240" w:lineRule="auto"/>
        <w:jc w:val="both"/>
        <w:rPr>
          <w:rFonts w:ascii="Times New Roman" w:hAnsi="Times New Roman" w:cs="Times New Roman"/>
          <w:sz w:val="24"/>
          <w:szCs w:val="24"/>
        </w:rPr>
      </w:pPr>
    </w:p>
    <w:p w14:paraId="3B1E84D2" w14:textId="6F90BC10" w:rsidR="00CB394C" w:rsidRDefault="00CB394C" w:rsidP="008D0CF9">
      <w:pPr>
        <w:spacing w:after="0" w:line="240" w:lineRule="auto"/>
        <w:jc w:val="both"/>
        <w:rPr>
          <w:rFonts w:ascii="Times New Roman" w:hAnsi="Times New Roman" w:cs="Times New Roman"/>
          <w:b/>
          <w:bCs/>
          <w:sz w:val="24"/>
          <w:szCs w:val="24"/>
        </w:rPr>
      </w:pPr>
      <w:r w:rsidRPr="00CB394C">
        <w:rPr>
          <w:rFonts w:ascii="Times New Roman" w:hAnsi="Times New Roman" w:cs="Times New Roman"/>
          <w:b/>
          <w:bCs/>
          <w:sz w:val="24"/>
          <w:szCs w:val="24"/>
        </w:rPr>
        <w:t xml:space="preserve">§ </w:t>
      </w:r>
      <w:r w:rsidR="00B04D8E">
        <w:rPr>
          <w:rFonts w:ascii="Times New Roman" w:hAnsi="Times New Roman" w:cs="Times New Roman"/>
          <w:b/>
          <w:bCs/>
          <w:sz w:val="24"/>
          <w:szCs w:val="24"/>
        </w:rPr>
        <w:t>4</w:t>
      </w:r>
      <w:r w:rsidRPr="00CB394C">
        <w:rPr>
          <w:rFonts w:ascii="Times New Roman" w:hAnsi="Times New Roman" w:cs="Times New Roman"/>
          <w:b/>
          <w:bCs/>
          <w:sz w:val="24"/>
          <w:szCs w:val="24"/>
        </w:rPr>
        <w:t>. Sotsiaalhoolekande seaduse muutmine</w:t>
      </w:r>
    </w:p>
    <w:p w14:paraId="30FFE527" w14:textId="77777777" w:rsidR="008D0CF9" w:rsidRDefault="008D0CF9" w:rsidP="008D0CF9">
      <w:pPr>
        <w:spacing w:after="0" w:line="240" w:lineRule="auto"/>
        <w:jc w:val="both"/>
        <w:rPr>
          <w:rFonts w:ascii="Times New Roman" w:hAnsi="Times New Roman" w:cs="Times New Roman"/>
          <w:sz w:val="24"/>
          <w:szCs w:val="24"/>
        </w:rPr>
      </w:pPr>
    </w:p>
    <w:p w14:paraId="7EB77145" w14:textId="52AF7A9E" w:rsidR="009651AE" w:rsidRDefault="009651AE" w:rsidP="008D0CF9">
      <w:pPr>
        <w:spacing w:after="0" w:line="240" w:lineRule="auto"/>
        <w:jc w:val="both"/>
        <w:rPr>
          <w:rFonts w:ascii="Times New Roman" w:hAnsi="Times New Roman" w:cs="Times New Roman"/>
          <w:sz w:val="24"/>
          <w:szCs w:val="24"/>
        </w:rPr>
      </w:pPr>
      <w:r w:rsidRPr="009651AE">
        <w:rPr>
          <w:rFonts w:ascii="Times New Roman" w:hAnsi="Times New Roman" w:cs="Times New Roman"/>
          <w:sz w:val="24"/>
          <w:szCs w:val="24"/>
        </w:rPr>
        <w:t>Sotsiaalhoolekande</w:t>
      </w:r>
      <w:r w:rsidR="00523F19">
        <w:rPr>
          <w:rFonts w:ascii="Times New Roman" w:hAnsi="Times New Roman" w:cs="Times New Roman"/>
          <w:sz w:val="24"/>
          <w:szCs w:val="24"/>
        </w:rPr>
        <w:t xml:space="preserve"> </w:t>
      </w:r>
      <w:r w:rsidRPr="009651AE">
        <w:rPr>
          <w:rFonts w:ascii="Times New Roman" w:hAnsi="Times New Roman" w:cs="Times New Roman"/>
          <w:sz w:val="24"/>
          <w:szCs w:val="24"/>
        </w:rPr>
        <w:t>seaduses tehakse järgmised muudatused</w:t>
      </w:r>
      <w:r w:rsidR="00A75E10">
        <w:rPr>
          <w:rFonts w:ascii="Times New Roman" w:hAnsi="Times New Roman" w:cs="Times New Roman"/>
          <w:sz w:val="24"/>
          <w:szCs w:val="24"/>
        </w:rPr>
        <w:t>:</w:t>
      </w:r>
    </w:p>
    <w:p w14:paraId="1448AF02" w14:textId="77777777" w:rsidR="008D0CF9" w:rsidRDefault="008D0CF9" w:rsidP="008D0CF9">
      <w:pPr>
        <w:spacing w:after="0" w:line="240" w:lineRule="auto"/>
        <w:jc w:val="both"/>
        <w:rPr>
          <w:rFonts w:ascii="Times New Roman" w:hAnsi="Times New Roman" w:cs="Times New Roman"/>
          <w:b/>
          <w:bCs/>
          <w:sz w:val="24"/>
          <w:szCs w:val="24"/>
        </w:rPr>
      </w:pPr>
    </w:p>
    <w:p w14:paraId="0C56427A" w14:textId="184912A4" w:rsidR="00236384" w:rsidRDefault="00BC23F6" w:rsidP="008D0CF9">
      <w:pPr>
        <w:spacing w:after="0" w:line="240" w:lineRule="auto"/>
        <w:jc w:val="both"/>
        <w:rPr>
          <w:rFonts w:ascii="Times New Roman" w:hAnsi="Times New Roman" w:cs="Times New Roman"/>
          <w:sz w:val="24"/>
          <w:szCs w:val="24"/>
        </w:rPr>
      </w:pPr>
      <w:r w:rsidRPr="001715F0">
        <w:rPr>
          <w:rFonts w:ascii="Times New Roman" w:hAnsi="Times New Roman" w:cs="Times New Roman"/>
          <w:b/>
          <w:bCs/>
          <w:sz w:val="24"/>
          <w:szCs w:val="24"/>
        </w:rPr>
        <w:t>1)</w:t>
      </w:r>
      <w:r w:rsidR="00236384" w:rsidRPr="00236384">
        <w:rPr>
          <w:rFonts w:ascii="Times New Roman" w:hAnsi="Times New Roman" w:cs="Times New Roman"/>
          <w:b/>
          <w:bCs/>
          <w:sz w:val="24"/>
          <w:szCs w:val="24"/>
        </w:rPr>
        <w:t xml:space="preserve"> </w:t>
      </w:r>
      <w:r w:rsidR="00236384" w:rsidRPr="00236384">
        <w:rPr>
          <w:rFonts w:ascii="Times New Roman" w:hAnsi="Times New Roman" w:cs="Times New Roman"/>
          <w:sz w:val="24"/>
          <w:szCs w:val="24"/>
        </w:rPr>
        <w:t>paragrahvi 45</w:t>
      </w:r>
      <w:r w:rsidR="00236384" w:rsidRPr="00236384">
        <w:rPr>
          <w:rFonts w:ascii="Times New Roman" w:hAnsi="Times New Roman" w:cs="Times New Roman"/>
          <w:sz w:val="24"/>
          <w:szCs w:val="24"/>
          <w:vertAlign w:val="superscript"/>
        </w:rPr>
        <w:t>6</w:t>
      </w:r>
      <w:r w:rsidR="00236384" w:rsidRPr="00236384">
        <w:rPr>
          <w:rFonts w:ascii="Times New Roman" w:hAnsi="Times New Roman" w:cs="Times New Roman"/>
          <w:sz w:val="24"/>
          <w:szCs w:val="24"/>
        </w:rPr>
        <w:t xml:space="preserve"> täiendatakse lõikega 6 järgmises sõnastuses:</w:t>
      </w:r>
    </w:p>
    <w:p w14:paraId="6ED2026F" w14:textId="77777777" w:rsidR="008569CC" w:rsidRPr="00236384" w:rsidRDefault="008569CC" w:rsidP="008D0CF9">
      <w:pPr>
        <w:spacing w:after="0" w:line="240" w:lineRule="auto"/>
        <w:jc w:val="both"/>
        <w:rPr>
          <w:rFonts w:ascii="Times New Roman" w:hAnsi="Times New Roman" w:cs="Times New Roman"/>
          <w:sz w:val="24"/>
          <w:szCs w:val="24"/>
        </w:rPr>
      </w:pPr>
    </w:p>
    <w:p w14:paraId="6441078D" w14:textId="37104D41" w:rsidR="00236384" w:rsidRPr="00236384" w:rsidRDefault="00236384" w:rsidP="00BA5BA0">
      <w:pPr>
        <w:spacing w:after="0" w:line="240" w:lineRule="auto"/>
        <w:jc w:val="both"/>
        <w:rPr>
          <w:rFonts w:ascii="Times New Roman" w:hAnsi="Times New Roman" w:cs="Times New Roman"/>
          <w:sz w:val="24"/>
          <w:szCs w:val="24"/>
        </w:rPr>
      </w:pPr>
      <w:r w:rsidRPr="00E427D1">
        <w:rPr>
          <w:rFonts w:ascii="Times New Roman" w:hAnsi="Times New Roman" w:cs="Times New Roman"/>
          <w:sz w:val="24"/>
          <w:szCs w:val="24"/>
        </w:rPr>
        <w:t xml:space="preserve">„(6) Hoolduspere </w:t>
      </w:r>
      <w:r w:rsidR="00F027F9" w:rsidRPr="00E427D1">
        <w:rPr>
          <w:rFonts w:ascii="Times New Roman" w:hAnsi="Times New Roman" w:cs="Times New Roman"/>
          <w:sz w:val="24"/>
          <w:szCs w:val="24"/>
        </w:rPr>
        <w:t>peab</w:t>
      </w:r>
      <w:r w:rsidRPr="00E427D1">
        <w:rPr>
          <w:rFonts w:ascii="Times New Roman" w:hAnsi="Times New Roman" w:cs="Times New Roman"/>
          <w:sz w:val="24"/>
          <w:szCs w:val="24"/>
        </w:rPr>
        <w:t xml:space="preserve"> </w:t>
      </w:r>
      <w:r w:rsidR="00154AAB">
        <w:rPr>
          <w:rFonts w:ascii="Times New Roman" w:hAnsi="Times New Roman" w:cs="Times New Roman"/>
          <w:sz w:val="24"/>
          <w:szCs w:val="24"/>
        </w:rPr>
        <w:t xml:space="preserve">pärast </w:t>
      </w:r>
      <w:r w:rsidRPr="00E427D1">
        <w:rPr>
          <w:rFonts w:ascii="Times New Roman" w:hAnsi="Times New Roman" w:cs="Times New Roman"/>
          <w:sz w:val="24"/>
          <w:szCs w:val="24"/>
        </w:rPr>
        <w:t xml:space="preserve">lapse </w:t>
      </w:r>
      <w:r w:rsidR="00FD6882">
        <w:rPr>
          <w:rFonts w:ascii="Times New Roman" w:hAnsi="Times New Roman" w:cs="Times New Roman"/>
          <w:sz w:val="24"/>
          <w:szCs w:val="24"/>
        </w:rPr>
        <w:t xml:space="preserve">perre </w:t>
      </w:r>
      <w:r w:rsidRPr="00E427D1">
        <w:rPr>
          <w:rFonts w:ascii="Times New Roman" w:hAnsi="Times New Roman" w:cs="Times New Roman"/>
          <w:sz w:val="24"/>
          <w:szCs w:val="24"/>
        </w:rPr>
        <w:t>asendushooldus</w:t>
      </w:r>
      <w:r w:rsidR="002A0600">
        <w:rPr>
          <w:rFonts w:ascii="Times New Roman" w:hAnsi="Times New Roman" w:cs="Times New Roman"/>
          <w:sz w:val="24"/>
          <w:szCs w:val="24"/>
        </w:rPr>
        <w:t>ele</w:t>
      </w:r>
      <w:r w:rsidRPr="00E427D1">
        <w:rPr>
          <w:rFonts w:ascii="Times New Roman" w:hAnsi="Times New Roman" w:cs="Times New Roman"/>
          <w:sz w:val="24"/>
          <w:szCs w:val="24"/>
        </w:rPr>
        <w:t xml:space="preserve"> paigutamis</w:t>
      </w:r>
      <w:r w:rsidR="00FD6882">
        <w:rPr>
          <w:rFonts w:ascii="Times New Roman" w:hAnsi="Times New Roman" w:cs="Times New Roman"/>
          <w:sz w:val="24"/>
          <w:szCs w:val="24"/>
        </w:rPr>
        <w:t xml:space="preserve">t </w:t>
      </w:r>
      <w:r w:rsidR="00F027F9" w:rsidRPr="00E427D1">
        <w:rPr>
          <w:rFonts w:ascii="Times New Roman" w:hAnsi="Times New Roman" w:cs="Times New Roman"/>
          <w:sz w:val="24"/>
          <w:szCs w:val="24"/>
        </w:rPr>
        <w:t xml:space="preserve"> </w:t>
      </w:r>
      <w:r w:rsidR="007D7BEF">
        <w:rPr>
          <w:rFonts w:ascii="Times New Roman" w:hAnsi="Times New Roman" w:cs="Times New Roman"/>
          <w:sz w:val="24"/>
          <w:szCs w:val="24"/>
        </w:rPr>
        <w:t>kasutama</w:t>
      </w:r>
      <w:r w:rsidR="00F027F9" w:rsidRPr="00E427D1">
        <w:rPr>
          <w:rFonts w:ascii="Times New Roman" w:hAnsi="Times New Roman" w:cs="Times New Roman"/>
          <w:sz w:val="24"/>
          <w:szCs w:val="24"/>
        </w:rPr>
        <w:t xml:space="preserve"> </w:t>
      </w:r>
      <w:r w:rsidRPr="00E427D1">
        <w:rPr>
          <w:rFonts w:ascii="Times New Roman" w:hAnsi="Times New Roman" w:cs="Times New Roman"/>
          <w:sz w:val="24"/>
          <w:szCs w:val="24"/>
        </w:rPr>
        <w:t xml:space="preserve">käesoleva seaduse </w:t>
      </w:r>
      <w:r w:rsidRPr="00C803D5">
        <w:rPr>
          <w:rFonts w:ascii="Times New Roman" w:hAnsi="Times New Roman" w:cs="Times New Roman"/>
          <w:sz w:val="24"/>
          <w:szCs w:val="24"/>
        </w:rPr>
        <w:t xml:space="preserve">§ </w:t>
      </w:r>
      <w:r w:rsidR="00F027F9" w:rsidRPr="00C803D5">
        <w:rPr>
          <w:rFonts w:ascii="Times New Roman" w:hAnsi="Times New Roman" w:cs="Times New Roman"/>
          <w:sz w:val="24"/>
          <w:szCs w:val="24"/>
        </w:rPr>
        <w:t>140</w:t>
      </w:r>
      <w:r w:rsidR="00F027F9" w:rsidRPr="00C803D5">
        <w:rPr>
          <w:rFonts w:ascii="Times New Roman" w:hAnsi="Times New Roman" w:cs="Times New Roman"/>
          <w:sz w:val="24"/>
          <w:szCs w:val="24"/>
          <w:vertAlign w:val="superscript"/>
        </w:rPr>
        <w:t>3</w:t>
      </w:r>
      <w:r w:rsidRPr="00C803D5">
        <w:rPr>
          <w:rFonts w:ascii="Times New Roman" w:hAnsi="Times New Roman" w:cs="Times New Roman"/>
          <w:sz w:val="24"/>
          <w:szCs w:val="24"/>
        </w:rPr>
        <w:t xml:space="preserve"> lõike</w:t>
      </w:r>
      <w:r w:rsidR="003D5A4C" w:rsidRPr="00C803D5">
        <w:rPr>
          <w:rFonts w:ascii="Times New Roman" w:hAnsi="Times New Roman" w:cs="Times New Roman"/>
          <w:sz w:val="24"/>
          <w:szCs w:val="24"/>
        </w:rPr>
        <w:t xml:space="preserve"> 3</w:t>
      </w:r>
      <w:r w:rsidRPr="00C803D5">
        <w:rPr>
          <w:rFonts w:ascii="Times New Roman" w:hAnsi="Times New Roman" w:cs="Times New Roman"/>
          <w:sz w:val="24"/>
          <w:szCs w:val="24"/>
        </w:rPr>
        <w:t xml:space="preserve"> alusel</w:t>
      </w:r>
      <w:r w:rsidR="00F027F9" w:rsidRPr="00C803D5">
        <w:rPr>
          <w:rFonts w:ascii="Times New Roman" w:hAnsi="Times New Roman" w:cs="Times New Roman"/>
          <w:sz w:val="24"/>
          <w:szCs w:val="24"/>
        </w:rPr>
        <w:t xml:space="preserve"> </w:t>
      </w:r>
      <w:del w:id="23" w:author="Helen Uustalu" w:date="2024-02-13T11:55:00Z">
        <w:r w:rsidR="00F027F9" w:rsidRPr="00C803D5" w:rsidDel="009F3C79">
          <w:rPr>
            <w:rFonts w:ascii="Times New Roman" w:hAnsi="Times New Roman" w:cs="Times New Roman"/>
            <w:sz w:val="24"/>
            <w:szCs w:val="24"/>
          </w:rPr>
          <w:delText>kehtestatud määruses</w:delText>
        </w:r>
        <w:r w:rsidRPr="00C803D5" w:rsidDel="009F3C79">
          <w:rPr>
            <w:rFonts w:ascii="Times New Roman" w:hAnsi="Times New Roman" w:cs="Times New Roman"/>
            <w:sz w:val="24"/>
            <w:szCs w:val="24"/>
          </w:rPr>
          <w:delText xml:space="preserve"> </w:delText>
        </w:r>
        <w:r w:rsidR="00F027F9" w:rsidRPr="00C803D5" w:rsidDel="009F3C79">
          <w:rPr>
            <w:rFonts w:ascii="Times New Roman" w:hAnsi="Times New Roman" w:cs="Times New Roman"/>
            <w:sz w:val="24"/>
            <w:szCs w:val="24"/>
          </w:rPr>
          <w:delText>nimetatud</w:delText>
        </w:r>
      </w:del>
      <w:ins w:id="24" w:author="Helen Uustalu" w:date="2024-02-13T11:55:00Z">
        <w:r w:rsidR="009F3C79">
          <w:rPr>
            <w:rFonts w:ascii="Times New Roman" w:hAnsi="Times New Roman" w:cs="Times New Roman"/>
            <w:sz w:val="24"/>
            <w:szCs w:val="24"/>
          </w:rPr>
          <w:t>sätestatud</w:t>
        </w:r>
      </w:ins>
      <w:r w:rsidRPr="00C803D5">
        <w:rPr>
          <w:rFonts w:ascii="Times New Roman" w:hAnsi="Times New Roman" w:cs="Times New Roman"/>
          <w:sz w:val="24"/>
          <w:szCs w:val="24"/>
        </w:rPr>
        <w:t xml:space="preserve"> kohanemistoe </w:t>
      </w:r>
      <w:r w:rsidR="0028223C" w:rsidRPr="00C803D5">
        <w:rPr>
          <w:rFonts w:ascii="Times New Roman" w:hAnsi="Times New Roman" w:cs="Times New Roman"/>
          <w:sz w:val="24"/>
          <w:szCs w:val="24"/>
        </w:rPr>
        <w:t>teenus</w:t>
      </w:r>
      <w:r w:rsidR="002A0600" w:rsidRPr="00C803D5">
        <w:rPr>
          <w:rFonts w:ascii="Times New Roman" w:hAnsi="Times New Roman" w:cs="Times New Roman"/>
          <w:sz w:val="24"/>
          <w:szCs w:val="24"/>
        </w:rPr>
        <w:t>t.</w:t>
      </w:r>
      <w:r w:rsidRPr="00C803D5">
        <w:rPr>
          <w:rFonts w:ascii="Times New Roman" w:hAnsi="Times New Roman" w:cs="Times New Roman"/>
          <w:sz w:val="24"/>
          <w:szCs w:val="24"/>
        </w:rPr>
        <w:t>“;</w:t>
      </w:r>
    </w:p>
    <w:p w14:paraId="3E69F4F7" w14:textId="2DCBA622" w:rsidR="00236384" w:rsidRDefault="00236384" w:rsidP="008D0CF9">
      <w:pPr>
        <w:spacing w:after="0" w:line="240" w:lineRule="auto"/>
        <w:jc w:val="both"/>
        <w:rPr>
          <w:rFonts w:ascii="Times New Roman" w:hAnsi="Times New Roman" w:cs="Times New Roman"/>
          <w:sz w:val="24"/>
          <w:szCs w:val="24"/>
        </w:rPr>
      </w:pPr>
    </w:p>
    <w:p w14:paraId="12405937" w14:textId="2538A1B0" w:rsidR="008569CC" w:rsidRDefault="00236384" w:rsidP="008D0CF9">
      <w:pPr>
        <w:spacing w:after="0" w:line="240" w:lineRule="auto"/>
        <w:jc w:val="both"/>
        <w:rPr>
          <w:rFonts w:ascii="Times New Roman" w:hAnsi="Times New Roman" w:cs="Times New Roman"/>
          <w:sz w:val="24"/>
          <w:szCs w:val="24"/>
        </w:rPr>
      </w:pPr>
      <w:r w:rsidRPr="00236384">
        <w:rPr>
          <w:rFonts w:ascii="Times New Roman" w:hAnsi="Times New Roman" w:cs="Times New Roman"/>
          <w:b/>
          <w:sz w:val="24"/>
          <w:szCs w:val="24"/>
        </w:rPr>
        <w:t>2)</w:t>
      </w:r>
      <w:r w:rsidRPr="00236384" w:rsidDel="0085220F">
        <w:rPr>
          <w:rFonts w:ascii="Times New Roman" w:hAnsi="Times New Roman" w:cs="Times New Roman"/>
          <w:sz w:val="24"/>
          <w:szCs w:val="24"/>
        </w:rPr>
        <w:t xml:space="preserve"> </w:t>
      </w:r>
      <w:r w:rsidRPr="00236384">
        <w:rPr>
          <w:rFonts w:ascii="Times New Roman" w:hAnsi="Times New Roman" w:cs="Times New Roman"/>
          <w:sz w:val="24"/>
          <w:szCs w:val="24"/>
        </w:rPr>
        <w:t>paragrahvi 45</w:t>
      </w:r>
      <w:r w:rsidRPr="00236384">
        <w:rPr>
          <w:rFonts w:ascii="Times New Roman" w:hAnsi="Times New Roman" w:cs="Times New Roman"/>
          <w:sz w:val="24"/>
          <w:szCs w:val="24"/>
          <w:vertAlign w:val="superscript"/>
        </w:rPr>
        <w:t>9</w:t>
      </w:r>
      <w:r w:rsidRPr="00236384">
        <w:rPr>
          <w:rFonts w:ascii="Times New Roman" w:hAnsi="Times New Roman" w:cs="Times New Roman"/>
          <w:sz w:val="24"/>
          <w:szCs w:val="24"/>
        </w:rPr>
        <w:t xml:space="preserve"> l</w:t>
      </w:r>
      <w:r w:rsidR="00DA6B45">
        <w:rPr>
          <w:rFonts w:ascii="Times New Roman" w:hAnsi="Times New Roman" w:cs="Times New Roman"/>
          <w:sz w:val="24"/>
          <w:szCs w:val="24"/>
        </w:rPr>
        <w:t>õiget</w:t>
      </w:r>
      <w:r w:rsidRPr="00236384">
        <w:rPr>
          <w:rFonts w:ascii="Times New Roman" w:hAnsi="Times New Roman" w:cs="Times New Roman"/>
          <w:sz w:val="24"/>
          <w:szCs w:val="24"/>
        </w:rPr>
        <w:t xml:space="preserve"> 4 täiendatakse punktidega 7 ja 8 järgmises sõnastuses:</w:t>
      </w:r>
    </w:p>
    <w:p w14:paraId="40ACE838" w14:textId="4E404267" w:rsidR="00236384" w:rsidRPr="00236384" w:rsidRDefault="00236384" w:rsidP="008D0CF9">
      <w:pPr>
        <w:spacing w:after="0" w:line="240" w:lineRule="auto"/>
        <w:jc w:val="both"/>
        <w:rPr>
          <w:rFonts w:ascii="Times New Roman" w:hAnsi="Times New Roman" w:cs="Times New Roman"/>
          <w:sz w:val="24"/>
          <w:szCs w:val="24"/>
        </w:rPr>
      </w:pPr>
      <w:r w:rsidRPr="00236384">
        <w:rPr>
          <w:rFonts w:ascii="Times New Roman" w:hAnsi="Times New Roman" w:cs="Times New Roman"/>
          <w:sz w:val="24"/>
          <w:szCs w:val="24"/>
        </w:rPr>
        <w:t xml:space="preserve"> </w:t>
      </w:r>
    </w:p>
    <w:p w14:paraId="44558788" w14:textId="77777777" w:rsidR="00236384" w:rsidRPr="00236384" w:rsidRDefault="00236384" w:rsidP="008D0CF9">
      <w:pPr>
        <w:spacing w:after="0" w:line="240" w:lineRule="auto"/>
        <w:jc w:val="both"/>
        <w:rPr>
          <w:rFonts w:ascii="Times New Roman" w:hAnsi="Times New Roman" w:cs="Times New Roman"/>
          <w:sz w:val="24"/>
          <w:szCs w:val="24"/>
        </w:rPr>
      </w:pPr>
      <w:r w:rsidRPr="008569CC">
        <w:rPr>
          <w:rFonts w:ascii="Times New Roman" w:hAnsi="Times New Roman" w:cs="Times New Roman"/>
          <w:sz w:val="24"/>
          <w:szCs w:val="24"/>
        </w:rPr>
        <w:t>„</w:t>
      </w:r>
      <w:r w:rsidRPr="00236384">
        <w:rPr>
          <w:rFonts w:ascii="Times New Roman" w:hAnsi="Times New Roman" w:cs="Times New Roman"/>
          <w:sz w:val="24"/>
          <w:szCs w:val="24"/>
        </w:rPr>
        <w:t xml:space="preserve">7) aitab kaasa hooldusperede leidmisele, tehes selleks koostööd Sotsiaalkindlustusameti ja teiste asutuste ja isikutega; </w:t>
      </w:r>
    </w:p>
    <w:p w14:paraId="203D486C" w14:textId="2E8837D1" w:rsidR="00236384" w:rsidRPr="00236384" w:rsidRDefault="00236384" w:rsidP="008D0CF9">
      <w:pPr>
        <w:spacing w:after="0" w:line="240" w:lineRule="auto"/>
        <w:jc w:val="both"/>
        <w:rPr>
          <w:rFonts w:ascii="Times New Roman" w:hAnsi="Times New Roman" w:cs="Times New Roman"/>
          <w:sz w:val="24"/>
          <w:szCs w:val="24"/>
        </w:rPr>
      </w:pPr>
      <w:r w:rsidRPr="00236384">
        <w:rPr>
          <w:rFonts w:ascii="Times New Roman" w:hAnsi="Times New Roman" w:cs="Times New Roman"/>
          <w:sz w:val="24"/>
          <w:szCs w:val="24"/>
        </w:rPr>
        <w:lastRenderedPageBreak/>
        <w:t xml:space="preserve">8) annab hooldus- ja eestkosteperele enne lapse </w:t>
      </w:r>
      <w:r w:rsidR="00FD6882">
        <w:rPr>
          <w:rFonts w:ascii="Times New Roman" w:hAnsi="Times New Roman" w:cs="Times New Roman"/>
          <w:sz w:val="24"/>
          <w:szCs w:val="24"/>
        </w:rPr>
        <w:t xml:space="preserve">perre </w:t>
      </w:r>
      <w:r w:rsidRPr="00236384">
        <w:rPr>
          <w:rFonts w:ascii="Times New Roman" w:hAnsi="Times New Roman" w:cs="Times New Roman"/>
          <w:sz w:val="24"/>
          <w:szCs w:val="24"/>
        </w:rPr>
        <w:t>asendushooldus</w:t>
      </w:r>
      <w:r w:rsidR="00FD6882">
        <w:rPr>
          <w:rFonts w:ascii="Times New Roman" w:hAnsi="Times New Roman" w:cs="Times New Roman"/>
          <w:sz w:val="24"/>
          <w:szCs w:val="24"/>
        </w:rPr>
        <w:t>ele</w:t>
      </w:r>
      <w:r w:rsidRPr="00236384">
        <w:rPr>
          <w:rFonts w:ascii="Times New Roman" w:hAnsi="Times New Roman" w:cs="Times New Roman"/>
          <w:sz w:val="24"/>
          <w:szCs w:val="24"/>
        </w:rPr>
        <w:t xml:space="preserve"> paigutamist või eestkoste määram</w:t>
      </w:r>
      <w:r w:rsidR="003D34F9">
        <w:rPr>
          <w:rFonts w:ascii="Times New Roman" w:hAnsi="Times New Roman" w:cs="Times New Roman"/>
          <w:sz w:val="24"/>
          <w:szCs w:val="24"/>
        </w:rPr>
        <w:t>isel</w:t>
      </w:r>
      <w:r w:rsidR="00576096">
        <w:rPr>
          <w:rFonts w:ascii="Times New Roman" w:hAnsi="Times New Roman" w:cs="Times New Roman"/>
          <w:sz w:val="24"/>
          <w:szCs w:val="24"/>
        </w:rPr>
        <w:t xml:space="preserve"> </w:t>
      </w:r>
      <w:r w:rsidRPr="00236384">
        <w:rPr>
          <w:rFonts w:ascii="Times New Roman" w:hAnsi="Times New Roman" w:cs="Times New Roman"/>
          <w:sz w:val="24"/>
          <w:szCs w:val="24"/>
        </w:rPr>
        <w:t>infot perepõhise asendushoolduse tugiteenuste kohta.“;</w:t>
      </w:r>
    </w:p>
    <w:p w14:paraId="012C1B3C" w14:textId="77777777" w:rsidR="00236384" w:rsidRDefault="00236384" w:rsidP="008D0CF9">
      <w:pPr>
        <w:spacing w:after="0" w:line="240" w:lineRule="auto"/>
        <w:jc w:val="both"/>
        <w:rPr>
          <w:rFonts w:ascii="Times New Roman" w:hAnsi="Times New Roman" w:cs="Times New Roman"/>
          <w:sz w:val="24"/>
          <w:szCs w:val="24"/>
        </w:rPr>
      </w:pPr>
    </w:p>
    <w:p w14:paraId="390F77EC" w14:textId="43984DB0" w:rsidR="005E2A59" w:rsidRDefault="00B61F8A" w:rsidP="008D0CF9">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3</w:t>
      </w:r>
      <w:r w:rsidR="00236384" w:rsidRPr="00236384">
        <w:rPr>
          <w:rFonts w:ascii="Times New Roman" w:hAnsi="Times New Roman" w:cs="Times New Roman"/>
          <w:b/>
          <w:bCs/>
          <w:sz w:val="24"/>
          <w:szCs w:val="24"/>
        </w:rPr>
        <w:t>)</w:t>
      </w:r>
      <w:r w:rsidR="00236384">
        <w:rPr>
          <w:rFonts w:ascii="Times New Roman" w:hAnsi="Times New Roman" w:cs="Times New Roman"/>
          <w:sz w:val="24"/>
          <w:szCs w:val="24"/>
        </w:rPr>
        <w:t xml:space="preserve"> </w:t>
      </w:r>
      <w:r w:rsidR="007A32EE">
        <w:rPr>
          <w:rFonts w:ascii="Times New Roman" w:hAnsi="Times New Roman" w:cs="Times New Roman"/>
          <w:sz w:val="24"/>
          <w:szCs w:val="24"/>
        </w:rPr>
        <w:t>s</w:t>
      </w:r>
      <w:r w:rsidR="003D5A4C" w:rsidRPr="001715F0">
        <w:rPr>
          <w:rFonts w:ascii="Times New Roman" w:hAnsi="Times New Roman" w:cs="Times New Roman"/>
          <w:sz w:val="24"/>
          <w:szCs w:val="24"/>
        </w:rPr>
        <w:t>eaduse 3. p</w:t>
      </w:r>
      <w:r w:rsidR="00523F19" w:rsidRPr="001715F0">
        <w:rPr>
          <w:rFonts w:ascii="Times New Roman" w:hAnsi="Times New Roman" w:cs="Times New Roman"/>
          <w:sz w:val="24"/>
          <w:szCs w:val="24"/>
        </w:rPr>
        <w:t>eatükki</w:t>
      </w:r>
      <w:r w:rsidR="003D5A4C" w:rsidRPr="001715F0">
        <w:rPr>
          <w:rFonts w:ascii="Times New Roman" w:hAnsi="Times New Roman" w:cs="Times New Roman"/>
          <w:sz w:val="24"/>
          <w:szCs w:val="24"/>
        </w:rPr>
        <w:t xml:space="preserve"> täiendatakse </w:t>
      </w:r>
      <w:commentRangeStart w:id="25"/>
      <w:del w:id="26" w:author="Helen Uustalu" w:date="2024-02-13T11:40:00Z">
        <w:r w:rsidR="00C96B62" w:rsidDel="00AB6A02">
          <w:rPr>
            <w:rFonts w:ascii="Times New Roman" w:hAnsi="Times New Roman" w:cs="Times New Roman"/>
            <w:sz w:val="24"/>
            <w:szCs w:val="24"/>
          </w:rPr>
          <w:delText>13</w:delText>
        </w:r>
      </w:del>
      <w:ins w:id="27" w:author="Helen Uustalu" w:date="2024-02-13T11:40:00Z">
        <w:r w:rsidR="00AB6A02">
          <w:rPr>
            <w:rFonts w:ascii="Times New Roman" w:hAnsi="Times New Roman" w:cs="Times New Roman"/>
            <w:sz w:val="24"/>
            <w:szCs w:val="24"/>
          </w:rPr>
          <w:t>7</w:t>
        </w:r>
        <w:r w:rsidR="00AB6A02" w:rsidRPr="00AB6A02">
          <w:rPr>
            <w:rFonts w:ascii="Times New Roman" w:hAnsi="Times New Roman" w:cs="Times New Roman"/>
            <w:sz w:val="24"/>
            <w:szCs w:val="24"/>
            <w:vertAlign w:val="superscript"/>
            <w:rPrChange w:id="28" w:author="Helen Uustalu" w:date="2024-02-13T11:40:00Z">
              <w:rPr>
                <w:rFonts w:ascii="Times New Roman" w:hAnsi="Times New Roman" w:cs="Times New Roman"/>
                <w:sz w:val="24"/>
                <w:szCs w:val="24"/>
              </w:rPr>
            </w:rPrChange>
          </w:rPr>
          <w:t>2</w:t>
        </w:r>
      </w:ins>
      <w:r w:rsidR="00523F19" w:rsidRPr="001715F0">
        <w:rPr>
          <w:rFonts w:ascii="Times New Roman" w:hAnsi="Times New Roman" w:cs="Times New Roman"/>
          <w:sz w:val="24"/>
          <w:szCs w:val="24"/>
        </w:rPr>
        <w:t xml:space="preserve">. </w:t>
      </w:r>
      <w:r w:rsidR="00B91CC6" w:rsidRPr="001715F0">
        <w:rPr>
          <w:rFonts w:ascii="Times New Roman" w:hAnsi="Times New Roman" w:cs="Times New Roman"/>
          <w:sz w:val="24"/>
          <w:szCs w:val="24"/>
        </w:rPr>
        <w:t xml:space="preserve">jaoga </w:t>
      </w:r>
      <w:commentRangeEnd w:id="25"/>
      <w:r w:rsidR="00AB6A02">
        <w:rPr>
          <w:rStyle w:val="Kommentaariviide"/>
        </w:rPr>
        <w:commentReference w:id="25"/>
      </w:r>
      <w:r w:rsidR="00523F19" w:rsidRPr="001715F0">
        <w:rPr>
          <w:rFonts w:ascii="Times New Roman" w:hAnsi="Times New Roman" w:cs="Times New Roman"/>
          <w:sz w:val="24"/>
          <w:szCs w:val="24"/>
        </w:rPr>
        <w:t>järgmises sõnastuses</w:t>
      </w:r>
      <w:r w:rsidR="00B91CC6" w:rsidRPr="001715F0">
        <w:rPr>
          <w:rFonts w:ascii="Times New Roman" w:hAnsi="Times New Roman" w:cs="Times New Roman"/>
          <w:sz w:val="24"/>
          <w:szCs w:val="24"/>
        </w:rPr>
        <w:t>:</w:t>
      </w:r>
    </w:p>
    <w:p w14:paraId="74A78918" w14:textId="77777777" w:rsidR="00AD4D6B" w:rsidRDefault="00AD4D6B" w:rsidP="008D0CF9">
      <w:pPr>
        <w:spacing w:after="0" w:line="240" w:lineRule="auto"/>
        <w:jc w:val="both"/>
        <w:rPr>
          <w:rFonts w:ascii="Times New Roman" w:hAnsi="Times New Roman" w:cs="Times New Roman"/>
          <w:sz w:val="24"/>
          <w:szCs w:val="24"/>
        </w:rPr>
      </w:pPr>
    </w:p>
    <w:p w14:paraId="53267B24" w14:textId="1B317919" w:rsidR="00523F19" w:rsidRDefault="00181700" w:rsidP="00C5242B">
      <w:pPr>
        <w:spacing w:after="0" w:line="240" w:lineRule="auto"/>
        <w:jc w:val="center"/>
        <w:rPr>
          <w:rFonts w:ascii="Times New Roman" w:hAnsi="Times New Roman" w:cs="Times New Roman"/>
          <w:b/>
          <w:bCs/>
          <w:sz w:val="24"/>
          <w:szCs w:val="24"/>
        </w:rPr>
      </w:pPr>
      <w:r w:rsidRPr="00C5242B">
        <w:rPr>
          <w:rFonts w:ascii="Times New Roman" w:hAnsi="Times New Roman" w:cs="Times New Roman"/>
          <w:sz w:val="24"/>
          <w:szCs w:val="24"/>
        </w:rPr>
        <w:t>„</w:t>
      </w:r>
      <w:del w:id="29" w:author="Helen Uustalu" w:date="2024-02-13T11:40:00Z">
        <w:r w:rsidR="003D6C97" w:rsidDel="00AB6A02">
          <w:rPr>
            <w:rFonts w:ascii="Times New Roman" w:hAnsi="Times New Roman" w:cs="Times New Roman"/>
            <w:b/>
            <w:bCs/>
            <w:sz w:val="24"/>
            <w:szCs w:val="24"/>
          </w:rPr>
          <w:delText>13</w:delText>
        </w:r>
      </w:del>
      <w:ins w:id="30" w:author="Helen Uustalu" w:date="2024-02-13T11:40:00Z">
        <w:r w:rsidR="00AB6A02">
          <w:rPr>
            <w:rFonts w:ascii="Times New Roman" w:hAnsi="Times New Roman" w:cs="Times New Roman"/>
            <w:b/>
            <w:bCs/>
            <w:sz w:val="24"/>
            <w:szCs w:val="24"/>
          </w:rPr>
          <w:t>7</w:t>
        </w:r>
        <w:r w:rsidR="00AB6A02" w:rsidRPr="00AB6A02">
          <w:rPr>
            <w:rFonts w:ascii="Times New Roman" w:hAnsi="Times New Roman" w:cs="Times New Roman"/>
            <w:b/>
            <w:bCs/>
            <w:sz w:val="24"/>
            <w:szCs w:val="24"/>
            <w:vertAlign w:val="superscript"/>
            <w:rPrChange w:id="31" w:author="Helen Uustalu" w:date="2024-02-13T11:40:00Z">
              <w:rPr>
                <w:rFonts w:ascii="Times New Roman" w:hAnsi="Times New Roman" w:cs="Times New Roman"/>
                <w:b/>
                <w:bCs/>
                <w:sz w:val="24"/>
                <w:szCs w:val="24"/>
              </w:rPr>
            </w:rPrChange>
          </w:rPr>
          <w:t>2</w:t>
        </w:r>
      </w:ins>
      <w:r w:rsidR="00523F19">
        <w:rPr>
          <w:rFonts w:ascii="Times New Roman" w:hAnsi="Times New Roman" w:cs="Times New Roman"/>
          <w:b/>
          <w:bCs/>
          <w:sz w:val="24"/>
          <w:szCs w:val="24"/>
        </w:rPr>
        <w:t xml:space="preserve">. </w:t>
      </w:r>
      <w:r w:rsidR="00523F19" w:rsidRPr="00C038BB">
        <w:rPr>
          <w:rFonts w:ascii="Times New Roman" w:hAnsi="Times New Roman" w:cs="Times New Roman"/>
          <w:b/>
          <w:bCs/>
          <w:sz w:val="24"/>
          <w:szCs w:val="24"/>
        </w:rPr>
        <w:t>ja</w:t>
      </w:r>
      <w:r w:rsidR="00523F19">
        <w:rPr>
          <w:rFonts w:ascii="Times New Roman" w:hAnsi="Times New Roman" w:cs="Times New Roman"/>
          <w:b/>
          <w:bCs/>
          <w:sz w:val="24"/>
          <w:szCs w:val="24"/>
        </w:rPr>
        <w:t>gu</w:t>
      </w:r>
    </w:p>
    <w:p w14:paraId="5A61B549" w14:textId="4592482C" w:rsidR="00523F19" w:rsidRDefault="00523F19" w:rsidP="009C68EE">
      <w:pPr>
        <w:spacing w:after="0" w:line="240" w:lineRule="auto"/>
        <w:jc w:val="center"/>
        <w:rPr>
          <w:rFonts w:ascii="Times New Roman" w:hAnsi="Times New Roman" w:cs="Times New Roman"/>
          <w:b/>
          <w:bCs/>
          <w:sz w:val="24"/>
          <w:szCs w:val="24"/>
        </w:rPr>
      </w:pPr>
      <w:r w:rsidRPr="00C038BB">
        <w:rPr>
          <w:rFonts w:ascii="Times New Roman" w:hAnsi="Times New Roman" w:cs="Times New Roman"/>
          <w:b/>
          <w:bCs/>
          <w:sz w:val="24"/>
          <w:szCs w:val="24"/>
        </w:rPr>
        <w:t>Perepõhise asendushoolduse tugiteenused</w:t>
      </w:r>
    </w:p>
    <w:p w14:paraId="0C01EEAA" w14:textId="77777777" w:rsidR="00AD4D6B" w:rsidRDefault="00AD4D6B" w:rsidP="008D0CF9">
      <w:pPr>
        <w:spacing w:after="0" w:line="240" w:lineRule="auto"/>
        <w:jc w:val="both"/>
        <w:rPr>
          <w:rFonts w:ascii="Times New Roman" w:hAnsi="Times New Roman" w:cs="Times New Roman"/>
          <w:b/>
          <w:bCs/>
          <w:sz w:val="24"/>
          <w:szCs w:val="24"/>
        </w:rPr>
      </w:pPr>
    </w:p>
    <w:p w14:paraId="0305AD47" w14:textId="14782C1B" w:rsidR="00A75E10" w:rsidRDefault="00A75E10" w:rsidP="009C68EE">
      <w:pPr>
        <w:spacing w:after="0" w:line="240" w:lineRule="auto"/>
        <w:jc w:val="both"/>
        <w:rPr>
          <w:rFonts w:ascii="Times New Roman" w:hAnsi="Times New Roman" w:cs="Times New Roman"/>
          <w:b/>
          <w:sz w:val="24"/>
          <w:szCs w:val="24"/>
        </w:rPr>
      </w:pPr>
      <w:r w:rsidRPr="00C038BB">
        <w:rPr>
          <w:rFonts w:ascii="Times New Roman" w:hAnsi="Times New Roman" w:cs="Times New Roman"/>
          <w:b/>
          <w:bCs/>
          <w:sz w:val="24"/>
          <w:szCs w:val="24"/>
        </w:rPr>
        <w:t>§</w:t>
      </w:r>
      <w:r w:rsidR="002D717E" w:rsidRPr="00C038BB">
        <w:rPr>
          <w:rFonts w:ascii="Times New Roman" w:hAnsi="Times New Roman" w:cs="Times New Roman"/>
          <w:b/>
          <w:bCs/>
          <w:sz w:val="24"/>
          <w:szCs w:val="24"/>
        </w:rPr>
        <w:t xml:space="preserve"> </w:t>
      </w:r>
      <w:commentRangeStart w:id="32"/>
      <w:r w:rsidR="008907E6">
        <w:rPr>
          <w:rFonts w:ascii="Times New Roman" w:hAnsi="Times New Roman" w:cs="Times New Roman"/>
          <w:b/>
          <w:bCs/>
          <w:sz w:val="24"/>
          <w:szCs w:val="24"/>
        </w:rPr>
        <w:t>140</w:t>
      </w:r>
      <w:r w:rsidR="008907E6" w:rsidRPr="00841E54">
        <w:rPr>
          <w:rFonts w:ascii="Times New Roman" w:hAnsi="Times New Roman" w:cs="Times New Roman"/>
          <w:b/>
          <w:bCs/>
          <w:sz w:val="24"/>
          <w:szCs w:val="24"/>
          <w:vertAlign w:val="superscript"/>
        </w:rPr>
        <w:t>3</w:t>
      </w:r>
      <w:commentRangeEnd w:id="32"/>
      <w:r w:rsidR="00AB6A02">
        <w:rPr>
          <w:rStyle w:val="Kommentaariviide"/>
        </w:rPr>
        <w:commentReference w:id="32"/>
      </w:r>
      <w:r w:rsidRPr="00C038BB">
        <w:rPr>
          <w:rFonts w:ascii="Times New Roman" w:hAnsi="Times New Roman" w:cs="Times New Roman"/>
          <w:b/>
          <w:bCs/>
          <w:sz w:val="24"/>
          <w:szCs w:val="24"/>
        </w:rPr>
        <w:t>.</w:t>
      </w:r>
      <w:r w:rsidRPr="00C038BB">
        <w:rPr>
          <w:rFonts w:ascii="Times New Roman" w:hAnsi="Times New Roman" w:cs="Times New Roman"/>
          <w:sz w:val="24"/>
          <w:szCs w:val="24"/>
        </w:rPr>
        <w:t xml:space="preserve"> </w:t>
      </w:r>
      <w:r w:rsidRPr="00C038BB">
        <w:rPr>
          <w:rFonts w:ascii="Times New Roman" w:hAnsi="Times New Roman" w:cs="Times New Roman"/>
          <w:b/>
          <w:bCs/>
          <w:sz w:val="24"/>
          <w:szCs w:val="24"/>
        </w:rPr>
        <w:t>Perepõhise asendushoolduse tugiteenuste eesmärk, loetelu ja korraldus</w:t>
      </w:r>
    </w:p>
    <w:p w14:paraId="1BA41415" w14:textId="77777777" w:rsidR="00AD4D6B" w:rsidRPr="00C038BB" w:rsidRDefault="00AD4D6B" w:rsidP="00C5242B">
      <w:pPr>
        <w:spacing w:after="0" w:line="240" w:lineRule="auto"/>
        <w:jc w:val="both"/>
        <w:rPr>
          <w:rFonts w:ascii="Times New Roman" w:hAnsi="Times New Roman" w:cs="Times New Roman"/>
          <w:sz w:val="24"/>
          <w:szCs w:val="24"/>
        </w:rPr>
      </w:pPr>
    </w:p>
    <w:p w14:paraId="0BD53E95" w14:textId="29819BBF" w:rsidR="00A75E10" w:rsidRPr="00C038BB" w:rsidRDefault="00DB7591" w:rsidP="00C524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A75E10" w:rsidRPr="00C038BB">
        <w:rPr>
          <w:rFonts w:ascii="Times New Roman" w:hAnsi="Times New Roman" w:cs="Times New Roman"/>
          <w:sz w:val="24"/>
          <w:szCs w:val="24"/>
        </w:rPr>
        <w:t>Perepõhise asendushoolduse tugiteenused on hooldus</w:t>
      </w:r>
      <w:r w:rsidR="00F834E8">
        <w:rPr>
          <w:rFonts w:ascii="Times New Roman" w:hAnsi="Times New Roman" w:cs="Times New Roman"/>
          <w:sz w:val="24"/>
          <w:szCs w:val="24"/>
        </w:rPr>
        <w:t>pere</w:t>
      </w:r>
      <w:r w:rsidR="00A75E10" w:rsidRPr="00C038BB">
        <w:rPr>
          <w:rFonts w:ascii="Times New Roman" w:hAnsi="Times New Roman" w:cs="Times New Roman"/>
          <w:sz w:val="24"/>
          <w:szCs w:val="24"/>
        </w:rPr>
        <w:t xml:space="preserve">, </w:t>
      </w:r>
      <w:r w:rsidR="00F834E8">
        <w:rPr>
          <w:rFonts w:ascii="Times New Roman" w:hAnsi="Times New Roman" w:cs="Times New Roman"/>
          <w:sz w:val="24"/>
          <w:szCs w:val="24"/>
        </w:rPr>
        <w:t xml:space="preserve">lapse </w:t>
      </w:r>
      <w:r w:rsidR="00A75E10" w:rsidRPr="00C038BB">
        <w:rPr>
          <w:rFonts w:ascii="Times New Roman" w:hAnsi="Times New Roman" w:cs="Times New Roman"/>
          <w:sz w:val="24"/>
          <w:szCs w:val="24"/>
        </w:rPr>
        <w:t>eestkost</w:t>
      </w:r>
      <w:r w:rsidR="001647C3">
        <w:rPr>
          <w:rFonts w:ascii="Times New Roman" w:hAnsi="Times New Roman" w:cs="Times New Roman"/>
          <w:sz w:val="24"/>
          <w:szCs w:val="24"/>
        </w:rPr>
        <w:t>ja perekonna</w:t>
      </w:r>
      <w:r w:rsidR="00A75E10" w:rsidRPr="00C038BB">
        <w:rPr>
          <w:rFonts w:ascii="Times New Roman" w:hAnsi="Times New Roman" w:cs="Times New Roman"/>
          <w:sz w:val="24"/>
          <w:szCs w:val="24"/>
        </w:rPr>
        <w:t xml:space="preserve"> ja </w:t>
      </w:r>
      <w:r w:rsidR="001647C3">
        <w:rPr>
          <w:rFonts w:ascii="Times New Roman" w:hAnsi="Times New Roman" w:cs="Times New Roman"/>
          <w:sz w:val="24"/>
          <w:szCs w:val="24"/>
        </w:rPr>
        <w:t>lapse lapsend</w:t>
      </w:r>
      <w:r w:rsidR="00E46A72">
        <w:rPr>
          <w:rFonts w:ascii="Times New Roman" w:hAnsi="Times New Roman" w:cs="Times New Roman"/>
          <w:sz w:val="24"/>
          <w:szCs w:val="24"/>
        </w:rPr>
        <w:t>aja</w:t>
      </w:r>
      <w:r w:rsidR="001647C3">
        <w:rPr>
          <w:rFonts w:ascii="Times New Roman" w:hAnsi="Times New Roman" w:cs="Times New Roman"/>
          <w:sz w:val="24"/>
          <w:szCs w:val="24"/>
        </w:rPr>
        <w:t xml:space="preserve"> pere</w:t>
      </w:r>
      <w:r w:rsidR="00AF618B">
        <w:rPr>
          <w:rFonts w:ascii="Times New Roman" w:hAnsi="Times New Roman" w:cs="Times New Roman"/>
          <w:sz w:val="24"/>
          <w:szCs w:val="24"/>
        </w:rPr>
        <w:t>konna</w:t>
      </w:r>
      <w:r w:rsidR="00A75E10" w:rsidRPr="00C038BB">
        <w:rPr>
          <w:rFonts w:ascii="Times New Roman" w:hAnsi="Times New Roman" w:cs="Times New Roman"/>
          <w:sz w:val="24"/>
          <w:szCs w:val="24"/>
        </w:rPr>
        <w:t xml:space="preserve"> </w:t>
      </w:r>
      <w:r w:rsidR="00AF618B">
        <w:rPr>
          <w:rFonts w:ascii="Times New Roman" w:hAnsi="Times New Roman" w:cs="Times New Roman"/>
          <w:sz w:val="24"/>
          <w:szCs w:val="24"/>
        </w:rPr>
        <w:t>täiskasvanud liikmetele</w:t>
      </w:r>
      <w:r w:rsidR="00A75E10" w:rsidRPr="00C038BB">
        <w:rPr>
          <w:rFonts w:ascii="Times New Roman" w:hAnsi="Times New Roman" w:cs="Times New Roman"/>
          <w:sz w:val="24"/>
          <w:szCs w:val="24"/>
        </w:rPr>
        <w:t xml:space="preserve"> osutatavad nõustamisteenused.</w:t>
      </w:r>
    </w:p>
    <w:p w14:paraId="61119B33" w14:textId="77777777" w:rsidR="00F027F9" w:rsidRPr="00C5242B" w:rsidRDefault="00F027F9" w:rsidP="00C5242B">
      <w:pPr>
        <w:spacing w:after="0" w:line="240" w:lineRule="auto"/>
        <w:jc w:val="both"/>
        <w:rPr>
          <w:rFonts w:ascii="Times New Roman" w:hAnsi="Times New Roman" w:cs="Times New Roman"/>
          <w:sz w:val="24"/>
          <w:szCs w:val="24"/>
        </w:rPr>
      </w:pPr>
    </w:p>
    <w:p w14:paraId="0ECEA00B" w14:textId="2B28DEBF" w:rsidR="00A75E10" w:rsidRPr="00C038BB" w:rsidRDefault="00DB7591" w:rsidP="00C524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A75E10" w:rsidRPr="00C038BB">
        <w:rPr>
          <w:rFonts w:ascii="Times New Roman" w:hAnsi="Times New Roman" w:cs="Times New Roman"/>
          <w:sz w:val="24"/>
          <w:szCs w:val="24"/>
        </w:rPr>
        <w:t>Perepõhise asendushoolduse tugiteenuste eesmär</w:t>
      </w:r>
      <w:r w:rsidR="00FD6882">
        <w:rPr>
          <w:rFonts w:ascii="Times New Roman" w:hAnsi="Times New Roman" w:cs="Times New Roman"/>
          <w:sz w:val="24"/>
          <w:szCs w:val="24"/>
        </w:rPr>
        <w:t>k</w:t>
      </w:r>
      <w:r w:rsidR="00A75E10" w:rsidRPr="00C038BB">
        <w:rPr>
          <w:rFonts w:ascii="Times New Roman" w:hAnsi="Times New Roman" w:cs="Times New Roman"/>
          <w:sz w:val="24"/>
          <w:szCs w:val="24"/>
        </w:rPr>
        <w:t xml:space="preserve"> on valmistada ette lapse tulekut perekonda, aidata kaasa lapse kohanemisele uues peres ning toetada perede </w:t>
      </w:r>
      <w:proofErr w:type="spellStart"/>
      <w:r w:rsidR="00A75E10" w:rsidRPr="00C038BB">
        <w:rPr>
          <w:rFonts w:ascii="Times New Roman" w:hAnsi="Times New Roman" w:cs="Times New Roman"/>
          <w:sz w:val="24"/>
          <w:szCs w:val="24"/>
        </w:rPr>
        <w:t>psühhosotsiaalset</w:t>
      </w:r>
      <w:proofErr w:type="spellEnd"/>
      <w:r w:rsidR="00A75E10" w:rsidRPr="00C038BB">
        <w:rPr>
          <w:rFonts w:ascii="Times New Roman" w:hAnsi="Times New Roman" w:cs="Times New Roman"/>
          <w:sz w:val="24"/>
          <w:szCs w:val="24"/>
        </w:rPr>
        <w:t xml:space="preserve"> heaolu ja toimetulekut.</w:t>
      </w:r>
    </w:p>
    <w:p w14:paraId="0C6EFA57" w14:textId="77777777" w:rsidR="00C5242B" w:rsidRPr="00C5242B" w:rsidRDefault="00C5242B" w:rsidP="00C5242B">
      <w:pPr>
        <w:spacing w:after="0" w:line="240" w:lineRule="auto"/>
        <w:jc w:val="both"/>
        <w:rPr>
          <w:rFonts w:ascii="Times New Roman" w:hAnsi="Times New Roman" w:cs="Times New Roman"/>
          <w:sz w:val="24"/>
          <w:szCs w:val="24"/>
        </w:rPr>
      </w:pPr>
    </w:p>
    <w:p w14:paraId="27DE7C29" w14:textId="59F61AA7" w:rsidR="00A75E10" w:rsidRPr="00C038BB" w:rsidRDefault="00DB7591" w:rsidP="00C524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A75E10" w:rsidRPr="00C038BB">
        <w:rPr>
          <w:rFonts w:ascii="Times New Roman" w:hAnsi="Times New Roman" w:cs="Times New Roman"/>
          <w:sz w:val="24"/>
          <w:szCs w:val="24"/>
        </w:rPr>
        <w:t xml:space="preserve">Perepõhise asendushoolduse tugiteenuste loetelu ja täpsemad nõuded teenustele </w:t>
      </w:r>
      <w:bookmarkStart w:id="33" w:name="_Hlk151991752"/>
      <w:r w:rsidR="00A75E10" w:rsidRPr="00C038BB">
        <w:rPr>
          <w:rFonts w:ascii="Times New Roman" w:hAnsi="Times New Roman" w:cs="Times New Roman"/>
          <w:sz w:val="24"/>
          <w:szCs w:val="24"/>
        </w:rPr>
        <w:t>kehtestab valdkonna eest vastutav minister määrusega.</w:t>
      </w:r>
    </w:p>
    <w:p w14:paraId="59AFDB61" w14:textId="77777777" w:rsidR="00C5242B" w:rsidRPr="00C5242B" w:rsidRDefault="00C5242B" w:rsidP="00C5242B">
      <w:pPr>
        <w:spacing w:after="0" w:line="240" w:lineRule="auto"/>
        <w:jc w:val="both"/>
        <w:rPr>
          <w:rFonts w:ascii="Times New Roman" w:hAnsi="Times New Roman" w:cs="Times New Roman"/>
          <w:sz w:val="24"/>
          <w:szCs w:val="24"/>
        </w:rPr>
      </w:pPr>
    </w:p>
    <w:p w14:paraId="1D4E0800" w14:textId="2291ED8F" w:rsidR="00A75E10" w:rsidRPr="00C038BB" w:rsidRDefault="00DB7591" w:rsidP="00C524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00A75E10" w:rsidRPr="00C038BB">
        <w:rPr>
          <w:rFonts w:ascii="Times New Roman" w:hAnsi="Times New Roman" w:cs="Times New Roman"/>
          <w:sz w:val="24"/>
          <w:szCs w:val="24"/>
        </w:rPr>
        <w:t>Perepõhise asendushoolduse tugiteenuste pakkumist korraldab Sotsiaalkindlustusamet.</w:t>
      </w:r>
    </w:p>
    <w:bookmarkEnd w:id="33"/>
    <w:p w14:paraId="4AF1AA2C" w14:textId="77777777" w:rsidR="00C5242B" w:rsidRPr="00C5242B" w:rsidRDefault="00C5242B" w:rsidP="00C5242B">
      <w:pPr>
        <w:spacing w:after="0" w:line="240" w:lineRule="auto"/>
        <w:jc w:val="both"/>
        <w:rPr>
          <w:rFonts w:ascii="Times New Roman" w:hAnsi="Times New Roman" w:cs="Times New Roman"/>
          <w:sz w:val="24"/>
          <w:szCs w:val="24"/>
        </w:rPr>
      </w:pPr>
    </w:p>
    <w:p w14:paraId="5595B4B0" w14:textId="39DC3E57" w:rsidR="00A75E10" w:rsidRPr="00C038BB" w:rsidRDefault="00A75E10" w:rsidP="00903F63">
      <w:pPr>
        <w:spacing w:after="0" w:line="240" w:lineRule="auto"/>
        <w:jc w:val="both"/>
        <w:rPr>
          <w:rFonts w:ascii="Times New Roman" w:hAnsi="Times New Roman" w:cs="Times New Roman"/>
          <w:sz w:val="24"/>
          <w:szCs w:val="24"/>
        </w:rPr>
      </w:pPr>
      <w:r w:rsidRPr="00C038BB">
        <w:rPr>
          <w:rFonts w:ascii="Times New Roman" w:hAnsi="Times New Roman" w:cs="Times New Roman"/>
          <w:b/>
          <w:bCs/>
          <w:sz w:val="24"/>
          <w:szCs w:val="24"/>
        </w:rPr>
        <w:t xml:space="preserve">§ </w:t>
      </w:r>
      <w:r w:rsidR="00841E54">
        <w:rPr>
          <w:rFonts w:ascii="Times New Roman" w:hAnsi="Times New Roman" w:cs="Times New Roman"/>
          <w:b/>
          <w:bCs/>
          <w:sz w:val="24"/>
          <w:szCs w:val="24"/>
        </w:rPr>
        <w:t>140</w:t>
      </w:r>
      <w:r w:rsidR="00841E54" w:rsidRPr="00841E54">
        <w:rPr>
          <w:rFonts w:ascii="Times New Roman" w:hAnsi="Times New Roman" w:cs="Times New Roman"/>
          <w:b/>
          <w:bCs/>
          <w:sz w:val="24"/>
          <w:szCs w:val="24"/>
          <w:vertAlign w:val="superscript"/>
        </w:rPr>
        <w:t>4</w:t>
      </w:r>
      <w:r w:rsidRPr="00C038BB">
        <w:rPr>
          <w:rFonts w:ascii="Times New Roman" w:hAnsi="Times New Roman" w:cs="Times New Roman"/>
          <w:sz w:val="24"/>
          <w:szCs w:val="24"/>
        </w:rPr>
        <w:t>.</w:t>
      </w:r>
      <w:bookmarkStart w:id="34" w:name="para13"/>
      <w:r w:rsidRPr="00C038BB">
        <w:rPr>
          <w:rFonts w:ascii="Times New Roman" w:hAnsi="Times New Roman" w:cs="Times New Roman"/>
          <w:sz w:val="24"/>
          <w:szCs w:val="24"/>
        </w:rPr>
        <w:t> </w:t>
      </w:r>
      <w:bookmarkEnd w:id="34"/>
      <w:r w:rsidR="0000410F" w:rsidRPr="00C4042B">
        <w:rPr>
          <w:rFonts w:ascii="Times New Roman" w:hAnsi="Times New Roman" w:cs="Times New Roman"/>
          <w:b/>
          <w:bCs/>
          <w:sz w:val="24"/>
          <w:szCs w:val="24"/>
        </w:rPr>
        <w:t>N</w:t>
      </w:r>
      <w:r w:rsidRPr="00C4042B">
        <w:rPr>
          <w:rFonts w:ascii="Times New Roman" w:hAnsi="Times New Roman" w:cs="Times New Roman"/>
          <w:b/>
          <w:bCs/>
          <w:sz w:val="24"/>
          <w:szCs w:val="24"/>
        </w:rPr>
        <w:t>õuded p</w:t>
      </w:r>
      <w:r w:rsidRPr="00C038BB">
        <w:rPr>
          <w:rFonts w:ascii="Times New Roman" w:hAnsi="Times New Roman" w:cs="Times New Roman"/>
          <w:b/>
          <w:bCs/>
          <w:sz w:val="24"/>
          <w:szCs w:val="24"/>
        </w:rPr>
        <w:t>erepõhise asendushoolduse tugiteenuseid vahetult osutavale isikule</w:t>
      </w:r>
    </w:p>
    <w:p w14:paraId="5FE62EB0" w14:textId="77777777" w:rsidR="002D7DE6" w:rsidRDefault="002D7DE6" w:rsidP="00081C3B">
      <w:pPr>
        <w:spacing w:after="0" w:line="240" w:lineRule="auto"/>
        <w:jc w:val="both"/>
        <w:rPr>
          <w:rFonts w:ascii="Times New Roman" w:hAnsi="Times New Roman" w:cs="Times New Roman"/>
          <w:sz w:val="24"/>
          <w:szCs w:val="24"/>
        </w:rPr>
      </w:pPr>
    </w:p>
    <w:p w14:paraId="6B41AD79" w14:textId="302393B4" w:rsidR="00A75E10" w:rsidRPr="00C038BB" w:rsidRDefault="00A75E10" w:rsidP="00081C3B">
      <w:pPr>
        <w:spacing w:after="0" w:line="240" w:lineRule="auto"/>
        <w:jc w:val="both"/>
        <w:rPr>
          <w:rFonts w:ascii="Times New Roman" w:hAnsi="Times New Roman" w:cs="Times New Roman"/>
          <w:sz w:val="24"/>
          <w:szCs w:val="24"/>
        </w:rPr>
      </w:pPr>
      <w:r w:rsidRPr="00C038BB">
        <w:rPr>
          <w:rFonts w:ascii="Times New Roman" w:hAnsi="Times New Roman" w:cs="Times New Roman"/>
          <w:sz w:val="24"/>
          <w:szCs w:val="24"/>
        </w:rPr>
        <w:t>(1) Perepõhise asendushoolduse tugiteenuseid vahetult osutav isik peab vastama järgmistele üldnõuetele:</w:t>
      </w:r>
    </w:p>
    <w:p w14:paraId="51A8E1E8" w14:textId="77777777" w:rsidR="00A75E10" w:rsidRPr="00C038BB" w:rsidRDefault="00A75E10" w:rsidP="00081C3B">
      <w:pPr>
        <w:spacing w:after="0" w:line="240" w:lineRule="auto"/>
        <w:jc w:val="both"/>
        <w:rPr>
          <w:rFonts w:ascii="Times New Roman" w:hAnsi="Times New Roman" w:cs="Times New Roman"/>
          <w:sz w:val="24"/>
          <w:szCs w:val="24"/>
        </w:rPr>
      </w:pPr>
      <w:r w:rsidRPr="00C038BB">
        <w:rPr>
          <w:rFonts w:ascii="Times New Roman" w:hAnsi="Times New Roman" w:cs="Times New Roman"/>
          <w:sz w:val="24"/>
          <w:szCs w:val="24"/>
        </w:rPr>
        <w:t>1) tal on perepõhise asendushoolduse tugiteenuste osutamiseks vajalikud isikuomadused;</w:t>
      </w:r>
    </w:p>
    <w:p w14:paraId="56EF714C" w14:textId="77777777" w:rsidR="00A75E10" w:rsidRPr="00C038BB" w:rsidRDefault="00A75E10" w:rsidP="00081C3B">
      <w:pPr>
        <w:spacing w:after="0" w:line="240" w:lineRule="auto"/>
        <w:jc w:val="both"/>
        <w:rPr>
          <w:rFonts w:ascii="Times New Roman" w:hAnsi="Times New Roman" w:cs="Times New Roman"/>
          <w:sz w:val="24"/>
          <w:szCs w:val="24"/>
        </w:rPr>
      </w:pPr>
      <w:r w:rsidRPr="00C038BB">
        <w:rPr>
          <w:rFonts w:ascii="Times New Roman" w:hAnsi="Times New Roman" w:cs="Times New Roman"/>
          <w:sz w:val="24"/>
          <w:szCs w:val="24"/>
        </w:rPr>
        <w:t>2) ta vastab lastekaitseseaduse §-s 20 sätestatud nõuetele;</w:t>
      </w:r>
    </w:p>
    <w:p w14:paraId="3ADA5FA7" w14:textId="77777777" w:rsidR="00A75E10" w:rsidRPr="00C038BB" w:rsidRDefault="00A75E10" w:rsidP="00081C3B">
      <w:pPr>
        <w:spacing w:after="0" w:line="240" w:lineRule="auto"/>
        <w:jc w:val="both"/>
        <w:rPr>
          <w:rFonts w:ascii="Times New Roman" w:hAnsi="Times New Roman" w:cs="Times New Roman"/>
          <w:sz w:val="24"/>
          <w:szCs w:val="24"/>
        </w:rPr>
      </w:pPr>
      <w:r w:rsidRPr="00C038BB">
        <w:rPr>
          <w:rFonts w:ascii="Times New Roman" w:hAnsi="Times New Roman" w:cs="Times New Roman"/>
          <w:sz w:val="24"/>
          <w:szCs w:val="24"/>
        </w:rPr>
        <w:t>3) tal on vajalik erialane ettevalmistus nõustamisteenuste osutamiseks.</w:t>
      </w:r>
    </w:p>
    <w:p w14:paraId="6219788F" w14:textId="77777777" w:rsidR="002D7DE6" w:rsidRDefault="002D7DE6" w:rsidP="00081C3B">
      <w:pPr>
        <w:spacing w:after="0" w:line="240" w:lineRule="auto"/>
        <w:jc w:val="both"/>
        <w:rPr>
          <w:rFonts w:ascii="Times New Roman" w:hAnsi="Times New Roman" w:cs="Times New Roman"/>
          <w:sz w:val="24"/>
          <w:szCs w:val="24"/>
        </w:rPr>
      </w:pPr>
    </w:p>
    <w:p w14:paraId="66946AD9" w14:textId="212B2B68" w:rsidR="00A75E10" w:rsidRPr="00C038BB" w:rsidRDefault="00A75E10" w:rsidP="0055727A">
      <w:pPr>
        <w:spacing w:after="0" w:line="240" w:lineRule="auto"/>
        <w:jc w:val="both"/>
        <w:rPr>
          <w:rFonts w:ascii="Times New Roman" w:hAnsi="Times New Roman" w:cs="Times New Roman"/>
          <w:sz w:val="24"/>
          <w:szCs w:val="24"/>
          <w:u w:val="single"/>
        </w:rPr>
      </w:pPr>
      <w:r w:rsidRPr="00C038BB">
        <w:rPr>
          <w:rFonts w:ascii="Times New Roman" w:hAnsi="Times New Roman" w:cs="Times New Roman"/>
          <w:sz w:val="24"/>
          <w:szCs w:val="24"/>
        </w:rPr>
        <w:t>(2)</w:t>
      </w:r>
      <w:r w:rsidR="004F5FDE">
        <w:rPr>
          <w:rFonts w:ascii="Times New Roman" w:hAnsi="Times New Roman" w:cs="Times New Roman"/>
          <w:sz w:val="24"/>
          <w:szCs w:val="24"/>
        </w:rPr>
        <w:t xml:space="preserve"> </w:t>
      </w:r>
      <w:r w:rsidRPr="00C038BB">
        <w:rPr>
          <w:rFonts w:ascii="Times New Roman" w:hAnsi="Times New Roman" w:cs="Times New Roman"/>
          <w:sz w:val="24"/>
          <w:szCs w:val="24"/>
        </w:rPr>
        <w:t xml:space="preserve">Täpsemad nõuded </w:t>
      </w:r>
      <w:r w:rsidR="00F45221">
        <w:rPr>
          <w:rFonts w:ascii="Times New Roman" w:hAnsi="Times New Roman" w:cs="Times New Roman"/>
          <w:sz w:val="24"/>
          <w:szCs w:val="24"/>
        </w:rPr>
        <w:t>perepõhise asendushoolduse tugi</w:t>
      </w:r>
      <w:r w:rsidRPr="00C038BB">
        <w:rPr>
          <w:rFonts w:ascii="Times New Roman" w:hAnsi="Times New Roman" w:cs="Times New Roman"/>
          <w:sz w:val="24"/>
          <w:szCs w:val="24"/>
        </w:rPr>
        <w:t>teenuseid vahetult osutavate isikute erialasele ettevalmistusele kehtestab valdkonna eest vastutav minister määrusega.</w:t>
      </w:r>
      <w:r w:rsidRPr="00C038BB">
        <w:rPr>
          <w:rFonts w:ascii="Times New Roman" w:hAnsi="Times New Roman" w:cs="Times New Roman"/>
          <w:sz w:val="24"/>
          <w:szCs w:val="24"/>
          <w:u w:val="single"/>
        </w:rPr>
        <w:t xml:space="preserve"> </w:t>
      </w:r>
    </w:p>
    <w:p w14:paraId="2992A374" w14:textId="77777777" w:rsidR="002D7DE6" w:rsidRDefault="002D7DE6" w:rsidP="00081C3B">
      <w:pPr>
        <w:spacing w:after="0" w:line="240" w:lineRule="auto"/>
        <w:jc w:val="both"/>
        <w:rPr>
          <w:rFonts w:ascii="Times New Roman" w:hAnsi="Times New Roman" w:cs="Times New Roman"/>
          <w:sz w:val="24"/>
          <w:szCs w:val="24"/>
        </w:rPr>
      </w:pPr>
    </w:p>
    <w:p w14:paraId="66D3F739" w14:textId="393DC84F" w:rsidR="00A75E10" w:rsidRPr="00C038BB" w:rsidRDefault="00A75E10" w:rsidP="00081C3B">
      <w:pPr>
        <w:spacing w:after="0" w:line="240" w:lineRule="auto"/>
        <w:jc w:val="both"/>
        <w:rPr>
          <w:rFonts w:ascii="Times New Roman" w:hAnsi="Times New Roman" w:cs="Times New Roman"/>
          <w:sz w:val="24"/>
          <w:szCs w:val="24"/>
        </w:rPr>
      </w:pPr>
      <w:r w:rsidRPr="00C038BB">
        <w:rPr>
          <w:rFonts w:ascii="Times New Roman" w:hAnsi="Times New Roman" w:cs="Times New Roman"/>
          <w:sz w:val="24"/>
          <w:szCs w:val="24"/>
        </w:rPr>
        <w:t>(3)</w:t>
      </w:r>
      <w:r w:rsidR="004F5FDE">
        <w:rPr>
          <w:rFonts w:ascii="Times New Roman" w:hAnsi="Times New Roman" w:cs="Times New Roman"/>
          <w:sz w:val="24"/>
          <w:szCs w:val="24"/>
        </w:rPr>
        <w:t xml:space="preserve"> </w:t>
      </w:r>
      <w:r w:rsidRPr="00C038BB">
        <w:rPr>
          <w:rFonts w:ascii="Times New Roman" w:hAnsi="Times New Roman" w:cs="Times New Roman"/>
          <w:sz w:val="24"/>
          <w:szCs w:val="24"/>
        </w:rPr>
        <w:t xml:space="preserve">Välisriigis omandatud kvalifikatsiooni vastavuse käesolevas seaduses </w:t>
      </w:r>
      <w:bookmarkStart w:id="35" w:name="_Hlk157438283"/>
      <w:r w:rsidRPr="00C038BB">
        <w:rPr>
          <w:rFonts w:ascii="Times New Roman" w:hAnsi="Times New Roman" w:cs="Times New Roman"/>
          <w:sz w:val="24"/>
          <w:szCs w:val="24"/>
        </w:rPr>
        <w:t>ja selle alusel kehtestatud nõuetele</w:t>
      </w:r>
      <w:bookmarkEnd w:id="35"/>
      <w:r w:rsidRPr="00C038BB">
        <w:rPr>
          <w:rFonts w:ascii="Times New Roman" w:hAnsi="Times New Roman" w:cs="Times New Roman"/>
          <w:sz w:val="24"/>
          <w:szCs w:val="24"/>
        </w:rPr>
        <w:t xml:space="preserve"> otsustab Sotsiaalkindlustusamet välisriigi kutsekvalifikatsiooni tunnustamise seaduse alusel, arvestades käesolevas seaduses sätestatud erisusi.</w:t>
      </w:r>
    </w:p>
    <w:p w14:paraId="14F22007" w14:textId="77777777" w:rsidR="002D7DE6" w:rsidRDefault="00A75E10" w:rsidP="00B0174E">
      <w:pPr>
        <w:spacing w:after="0" w:line="240" w:lineRule="auto"/>
        <w:jc w:val="both"/>
        <w:rPr>
          <w:rFonts w:ascii="Times New Roman" w:hAnsi="Times New Roman" w:cs="Times New Roman"/>
          <w:color w:val="0070C0"/>
          <w:sz w:val="24"/>
          <w:szCs w:val="24"/>
        </w:rPr>
      </w:pPr>
      <w:bookmarkStart w:id="36" w:name="para13lg4"/>
      <w:r w:rsidRPr="00C038BB">
        <w:rPr>
          <w:rFonts w:ascii="Times New Roman" w:hAnsi="Times New Roman" w:cs="Times New Roman"/>
          <w:color w:val="0070C0"/>
          <w:sz w:val="24"/>
          <w:szCs w:val="24"/>
        </w:rPr>
        <w:t> </w:t>
      </w:r>
      <w:bookmarkEnd w:id="36"/>
    </w:p>
    <w:p w14:paraId="6CC0313A" w14:textId="47DD57DE" w:rsidR="00A75E10" w:rsidRPr="00C038BB" w:rsidRDefault="00A75E10" w:rsidP="00903F63">
      <w:pPr>
        <w:spacing w:after="0" w:line="240" w:lineRule="auto"/>
        <w:jc w:val="both"/>
        <w:rPr>
          <w:rFonts w:ascii="Times New Roman" w:hAnsi="Times New Roman" w:cs="Times New Roman"/>
          <w:b/>
          <w:bCs/>
          <w:sz w:val="24"/>
          <w:szCs w:val="24"/>
        </w:rPr>
      </w:pPr>
      <w:r w:rsidRPr="00C038BB">
        <w:rPr>
          <w:rFonts w:ascii="Times New Roman" w:hAnsi="Times New Roman" w:cs="Times New Roman"/>
          <w:b/>
          <w:bCs/>
          <w:sz w:val="24"/>
          <w:szCs w:val="24"/>
        </w:rPr>
        <w:t xml:space="preserve">§ </w:t>
      </w:r>
      <w:r w:rsidR="001D4996">
        <w:rPr>
          <w:rFonts w:ascii="Times New Roman" w:hAnsi="Times New Roman" w:cs="Times New Roman"/>
          <w:b/>
          <w:bCs/>
          <w:sz w:val="24"/>
          <w:szCs w:val="24"/>
        </w:rPr>
        <w:t>140</w:t>
      </w:r>
      <w:r w:rsidR="001D4996" w:rsidRPr="00214797">
        <w:rPr>
          <w:rFonts w:ascii="Times New Roman" w:hAnsi="Times New Roman" w:cs="Times New Roman"/>
          <w:b/>
          <w:bCs/>
          <w:sz w:val="24"/>
          <w:szCs w:val="24"/>
          <w:vertAlign w:val="superscript"/>
        </w:rPr>
        <w:t>5</w:t>
      </w:r>
      <w:r w:rsidRPr="00C038BB">
        <w:rPr>
          <w:rFonts w:ascii="Times New Roman" w:hAnsi="Times New Roman" w:cs="Times New Roman"/>
          <w:b/>
          <w:bCs/>
          <w:sz w:val="24"/>
          <w:szCs w:val="24"/>
        </w:rPr>
        <w:t>.</w:t>
      </w:r>
      <w:r w:rsidRPr="00C038BB">
        <w:rPr>
          <w:rFonts w:ascii="Times New Roman" w:hAnsi="Times New Roman" w:cs="Times New Roman"/>
          <w:sz w:val="24"/>
          <w:szCs w:val="24"/>
        </w:rPr>
        <w:t xml:space="preserve"> </w:t>
      </w:r>
      <w:r w:rsidRPr="00C038BB">
        <w:rPr>
          <w:rFonts w:ascii="Times New Roman" w:hAnsi="Times New Roman" w:cs="Times New Roman"/>
          <w:b/>
          <w:bCs/>
          <w:sz w:val="24"/>
          <w:szCs w:val="24"/>
        </w:rPr>
        <w:t>Perepõhise asendushoolduse tugiteenuste rahastamine</w:t>
      </w:r>
    </w:p>
    <w:p w14:paraId="18BC2174" w14:textId="77777777" w:rsidR="002D7DE6" w:rsidRDefault="002D7DE6" w:rsidP="00903F63">
      <w:pPr>
        <w:spacing w:after="0" w:line="240" w:lineRule="auto"/>
        <w:jc w:val="both"/>
        <w:rPr>
          <w:rFonts w:ascii="Times New Roman" w:hAnsi="Times New Roman" w:cs="Times New Roman"/>
          <w:sz w:val="24"/>
          <w:szCs w:val="24"/>
        </w:rPr>
      </w:pPr>
    </w:p>
    <w:p w14:paraId="242D7103" w14:textId="78C0D18A" w:rsidR="00A75E10" w:rsidRPr="00C038BB" w:rsidRDefault="00A75E10" w:rsidP="00903F63">
      <w:pPr>
        <w:spacing w:after="0" w:line="240" w:lineRule="auto"/>
        <w:jc w:val="both"/>
        <w:rPr>
          <w:rFonts w:ascii="Times New Roman" w:hAnsi="Times New Roman" w:cs="Times New Roman"/>
          <w:sz w:val="24"/>
          <w:szCs w:val="24"/>
        </w:rPr>
      </w:pPr>
      <w:r w:rsidRPr="00C038BB">
        <w:rPr>
          <w:rFonts w:ascii="Times New Roman" w:hAnsi="Times New Roman" w:cs="Times New Roman"/>
          <w:sz w:val="24"/>
          <w:szCs w:val="24"/>
        </w:rPr>
        <w:t xml:space="preserve">(1) </w:t>
      </w:r>
      <w:r w:rsidR="00214797">
        <w:rPr>
          <w:rFonts w:ascii="Times New Roman" w:hAnsi="Times New Roman" w:cs="Times New Roman"/>
          <w:sz w:val="24"/>
          <w:szCs w:val="24"/>
        </w:rPr>
        <w:t>P</w:t>
      </w:r>
      <w:r w:rsidRPr="00C038BB">
        <w:rPr>
          <w:rFonts w:ascii="Times New Roman" w:hAnsi="Times New Roman" w:cs="Times New Roman"/>
          <w:sz w:val="24"/>
          <w:szCs w:val="24"/>
        </w:rPr>
        <w:t>erepõhise asendushoolduse tugiteenuseid rahastatakse riigieelarvest</w:t>
      </w:r>
      <w:r w:rsidR="00A9253A">
        <w:rPr>
          <w:rFonts w:ascii="Times New Roman" w:hAnsi="Times New Roman" w:cs="Times New Roman"/>
          <w:sz w:val="24"/>
          <w:szCs w:val="24"/>
        </w:rPr>
        <w:t>.</w:t>
      </w:r>
    </w:p>
    <w:p w14:paraId="25608E7A" w14:textId="77777777" w:rsidR="002D7DE6" w:rsidRDefault="002D7DE6" w:rsidP="00903F63">
      <w:pPr>
        <w:spacing w:after="0" w:line="240" w:lineRule="auto"/>
        <w:jc w:val="both"/>
        <w:rPr>
          <w:rFonts w:ascii="Times New Roman" w:hAnsi="Times New Roman" w:cs="Times New Roman"/>
          <w:sz w:val="24"/>
          <w:szCs w:val="24"/>
        </w:rPr>
      </w:pPr>
    </w:p>
    <w:p w14:paraId="7E554C23" w14:textId="4B9AF319" w:rsidR="00A75E10" w:rsidRPr="00C038BB" w:rsidRDefault="00A75E10" w:rsidP="00903F63">
      <w:pPr>
        <w:spacing w:after="0" w:line="240" w:lineRule="auto"/>
        <w:jc w:val="both"/>
        <w:rPr>
          <w:rFonts w:ascii="Times New Roman" w:hAnsi="Times New Roman" w:cs="Times New Roman"/>
          <w:sz w:val="24"/>
          <w:szCs w:val="24"/>
          <w:u w:val="single"/>
        </w:rPr>
      </w:pPr>
      <w:r w:rsidRPr="00C038BB">
        <w:rPr>
          <w:rFonts w:ascii="Times New Roman" w:hAnsi="Times New Roman" w:cs="Times New Roman"/>
          <w:sz w:val="24"/>
          <w:szCs w:val="24"/>
        </w:rPr>
        <w:t>(2)</w:t>
      </w:r>
      <w:r w:rsidRPr="007A0C6A">
        <w:rPr>
          <w:rFonts w:ascii="Arial" w:hAnsi="Arial" w:cs="Arial"/>
          <w:color w:val="202020"/>
          <w:sz w:val="21"/>
          <w:szCs w:val="21"/>
          <w:shd w:val="clear" w:color="auto" w:fill="FFFFFF"/>
        </w:rPr>
        <w:t xml:space="preserve"> </w:t>
      </w:r>
      <w:r w:rsidR="007A0C6A" w:rsidRPr="007A0C6A">
        <w:rPr>
          <w:rFonts w:ascii="Times New Roman" w:hAnsi="Times New Roman" w:cs="Times New Roman"/>
          <w:sz w:val="24"/>
          <w:szCs w:val="24"/>
        </w:rPr>
        <w:t>Riigieelarve vahenditest kaetavate</w:t>
      </w:r>
      <w:r w:rsidRPr="00C038BB">
        <w:rPr>
          <w:rFonts w:ascii="Times New Roman" w:hAnsi="Times New Roman" w:cs="Times New Roman"/>
          <w:sz w:val="24"/>
          <w:szCs w:val="24"/>
        </w:rPr>
        <w:t xml:space="preserve"> </w:t>
      </w:r>
      <w:r w:rsidR="007A0C6A">
        <w:rPr>
          <w:rFonts w:ascii="Times New Roman" w:hAnsi="Times New Roman" w:cs="Times New Roman"/>
          <w:sz w:val="24"/>
          <w:szCs w:val="24"/>
        </w:rPr>
        <w:t>p</w:t>
      </w:r>
      <w:r w:rsidRPr="00C038BB">
        <w:rPr>
          <w:rFonts w:ascii="Times New Roman" w:hAnsi="Times New Roman" w:cs="Times New Roman"/>
          <w:sz w:val="24"/>
          <w:szCs w:val="24"/>
        </w:rPr>
        <w:t xml:space="preserve">erepõhise asendushoolduse tugiteenuste mahu ja </w:t>
      </w:r>
      <w:r w:rsidR="003C7833">
        <w:rPr>
          <w:rFonts w:ascii="Times New Roman" w:hAnsi="Times New Roman" w:cs="Times New Roman"/>
          <w:sz w:val="24"/>
          <w:szCs w:val="24"/>
        </w:rPr>
        <w:t>maksumuse</w:t>
      </w:r>
      <w:r w:rsidRPr="00C038BB">
        <w:rPr>
          <w:rFonts w:ascii="Times New Roman" w:hAnsi="Times New Roman" w:cs="Times New Roman"/>
          <w:sz w:val="24"/>
          <w:szCs w:val="24"/>
        </w:rPr>
        <w:t xml:space="preserve"> kehtestab valdkonna eest </w:t>
      </w:r>
      <w:r w:rsidRPr="003C7833">
        <w:rPr>
          <w:rFonts w:ascii="Times New Roman" w:hAnsi="Times New Roman" w:cs="Times New Roman"/>
          <w:sz w:val="24"/>
          <w:szCs w:val="24"/>
        </w:rPr>
        <w:t>vastutav minister määrusega.</w:t>
      </w:r>
      <w:r w:rsidRPr="00C038BB">
        <w:rPr>
          <w:rFonts w:ascii="Times New Roman" w:hAnsi="Times New Roman" w:cs="Times New Roman"/>
          <w:sz w:val="24"/>
          <w:szCs w:val="24"/>
          <w:u w:val="single"/>
        </w:rPr>
        <w:t xml:space="preserve"> </w:t>
      </w:r>
    </w:p>
    <w:p w14:paraId="74BA8CDD" w14:textId="77777777" w:rsidR="002D7DE6" w:rsidRDefault="002D7DE6" w:rsidP="00903F63">
      <w:pPr>
        <w:spacing w:after="0" w:line="240" w:lineRule="auto"/>
        <w:jc w:val="both"/>
        <w:rPr>
          <w:rFonts w:ascii="Times New Roman" w:hAnsi="Times New Roman" w:cs="Times New Roman"/>
          <w:b/>
          <w:bCs/>
          <w:sz w:val="24"/>
          <w:szCs w:val="24"/>
        </w:rPr>
      </w:pPr>
    </w:p>
    <w:p w14:paraId="2956E8EE" w14:textId="0B6B6B91" w:rsidR="00A75E10" w:rsidRPr="00C038BB" w:rsidRDefault="00A75E10" w:rsidP="00903F63">
      <w:pPr>
        <w:spacing w:after="0" w:line="240" w:lineRule="auto"/>
        <w:jc w:val="both"/>
        <w:rPr>
          <w:rFonts w:ascii="Times New Roman" w:hAnsi="Times New Roman" w:cs="Times New Roman"/>
          <w:sz w:val="24"/>
          <w:szCs w:val="24"/>
        </w:rPr>
      </w:pPr>
      <w:r w:rsidRPr="00C038BB">
        <w:rPr>
          <w:rFonts w:ascii="Times New Roman" w:hAnsi="Times New Roman" w:cs="Times New Roman"/>
          <w:b/>
          <w:bCs/>
          <w:sz w:val="24"/>
          <w:szCs w:val="24"/>
        </w:rPr>
        <w:t xml:space="preserve">§ </w:t>
      </w:r>
      <w:r w:rsidR="00A31438">
        <w:rPr>
          <w:rFonts w:ascii="Times New Roman" w:hAnsi="Times New Roman" w:cs="Times New Roman"/>
          <w:b/>
          <w:bCs/>
          <w:sz w:val="24"/>
          <w:szCs w:val="24"/>
        </w:rPr>
        <w:t>140</w:t>
      </w:r>
      <w:r w:rsidR="00A31438" w:rsidRPr="00A31438">
        <w:rPr>
          <w:rFonts w:ascii="Times New Roman" w:hAnsi="Times New Roman" w:cs="Times New Roman"/>
          <w:b/>
          <w:bCs/>
          <w:sz w:val="24"/>
          <w:szCs w:val="24"/>
          <w:vertAlign w:val="superscript"/>
        </w:rPr>
        <w:t>6</w:t>
      </w:r>
      <w:r w:rsidRPr="00C038BB">
        <w:rPr>
          <w:rFonts w:ascii="Times New Roman" w:hAnsi="Times New Roman" w:cs="Times New Roman"/>
          <w:b/>
          <w:bCs/>
          <w:sz w:val="24"/>
          <w:szCs w:val="24"/>
        </w:rPr>
        <w:t>.</w:t>
      </w:r>
      <w:r w:rsidRPr="00C038BB">
        <w:rPr>
          <w:rFonts w:ascii="Times New Roman" w:hAnsi="Times New Roman" w:cs="Times New Roman"/>
          <w:sz w:val="24"/>
          <w:szCs w:val="24"/>
        </w:rPr>
        <w:t xml:space="preserve"> </w:t>
      </w:r>
      <w:r w:rsidRPr="00C038BB">
        <w:rPr>
          <w:rFonts w:ascii="Times New Roman" w:hAnsi="Times New Roman" w:cs="Times New Roman"/>
          <w:b/>
          <w:bCs/>
          <w:sz w:val="24"/>
          <w:szCs w:val="24"/>
        </w:rPr>
        <w:t>Perepõhise asendushoolduse tugiteenuste eest tasu maksmise kohustuse ülevõtmine Sotsiaalkindlustusameti poolt</w:t>
      </w:r>
    </w:p>
    <w:p w14:paraId="06511C34" w14:textId="77777777" w:rsidR="002D7DE6" w:rsidRDefault="00A75E10" w:rsidP="00903F63">
      <w:pPr>
        <w:spacing w:after="0" w:line="240" w:lineRule="auto"/>
        <w:jc w:val="both"/>
        <w:rPr>
          <w:rFonts w:ascii="Times New Roman" w:hAnsi="Times New Roman" w:cs="Times New Roman"/>
          <w:sz w:val="24"/>
          <w:szCs w:val="24"/>
        </w:rPr>
      </w:pPr>
      <w:r w:rsidRPr="00C038BB">
        <w:rPr>
          <w:rFonts w:ascii="Times New Roman" w:hAnsi="Times New Roman" w:cs="Times New Roman"/>
          <w:sz w:val="24"/>
          <w:szCs w:val="24"/>
        </w:rPr>
        <w:t xml:space="preserve"> </w:t>
      </w:r>
    </w:p>
    <w:p w14:paraId="0632C303" w14:textId="133D3AC1" w:rsidR="00A75E10" w:rsidRPr="00C038BB" w:rsidRDefault="00A75E10" w:rsidP="00903F63">
      <w:pPr>
        <w:spacing w:after="0" w:line="240" w:lineRule="auto"/>
        <w:jc w:val="both"/>
        <w:rPr>
          <w:rFonts w:ascii="Times New Roman" w:hAnsi="Times New Roman" w:cs="Times New Roman"/>
          <w:sz w:val="24"/>
          <w:szCs w:val="24"/>
        </w:rPr>
      </w:pPr>
      <w:r w:rsidRPr="00C038BB">
        <w:rPr>
          <w:rFonts w:ascii="Times New Roman" w:hAnsi="Times New Roman" w:cs="Times New Roman"/>
          <w:sz w:val="24"/>
          <w:szCs w:val="24"/>
        </w:rPr>
        <w:t xml:space="preserve">(1) Sotsiaalkindlustusamet võtab </w:t>
      </w:r>
      <w:r w:rsidR="00F45221" w:rsidRPr="00C038BB">
        <w:rPr>
          <w:rFonts w:ascii="Times New Roman" w:hAnsi="Times New Roman" w:cs="Times New Roman"/>
          <w:sz w:val="24"/>
          <w:szCs w:val="24"/>
        </w:rPr>
        <w:t>hooldus</w:t>
      </w:r>
      <w:r w:rsidR="00F45221">
        <w:rPr>
          <w:rFonts w:ascii="Times New Roman" w:hAnsi="Times New Roman" w:cs="Times New Roman"/>
          <w:sz w:val="24"/>
          <w:szCs w:val="24"/>
        </w:rPr>
        <w:t>pere,</w:t>
      </w:r>
      <w:r w:rsidR="00F45221" w:rsidRPr="00C038BB">
        <w:rPr>
          <w:rFonts w:ascii="Times New Roman" w:hAnsi="Times New Roman" w:cs="Times New Roman"/>
          <w:sz w:val="24"/>
          <w:szCs w:val="24"/>
        </w:rPr>
        <w:t xml:space="preserve"> </w:t>
      </w:r>
      <w:r w:rsidR="00F45221">
        <w:rPr>
          <w:rFonts w:ascii="Times New Roman" w:hAnsi="Times New Roman" w:cs="Times New Roman"/>
          <w:sz w:val="24"/>
          <w:szCs w:val="24"/>
        </w:rPr>
        <w:t xml:space="preserve">lapse </w:t>
      </w:r>
      <w:r w:rsidR="00F45221" w:rsidRPr="00C038BB">
        <w:rPr>
          <w:rFonts w:ascii="Times New Roman" w:hAnsi="Times New Roman" w:cs="Times New Roman"/>
          <w:sz w:val="24"/>
          <w:szCs w:val="24"/>
        </w:rPr>
        <w:t>eestkost</w:t>
      </w:r>
      <w:r w:rsidR="00F45221">
        <w:rPr>
          <w:rFonts w:ascii="Times New Roman" w:hAnsi="Times New Roman" w:cs="Times New Roman"/>
          <w:sz w:val="24"/>
          <w:szCs w:val="24"/>
        </w:rPr>
        <w:t>ja</w:t>
      </w:r>
      <w:r w:rsidR="00F45221" w:rsidRPr="00C038BB">
        <w:rPr>
          <w:rFonts w:ascii="Times New Roman" w:hAnsi="Times New Roman" w:cs="Times New Roman"/>
          <w:sz w:val="24"/>
          <w:szCs w:val="24"/>
        </w:rPr>
        <w:t xml:space="preserve"> </w:t>
      </w:r>
      <w:r w:rsidR="00F45221">
        <w:rPr>
          <w:rFonts w:ascii="Times New Roman" w:hAnsi="Times New Roman" w:cs="Times New Roman"/>
          <w:sz w:val="24"/>
          <w:szCs w:val="24"/>
        </w:rPr>
        <w:t>perekonna</w:t>
      </w:r>
      <w:r w:rsidR="00F45221" w:rsidRPr="00C038BB">
        <w:rPr>
          <w:rFonts w:ascii="Times New Roman" w:hAnsi="Times New Roman" w:cs="Times New Roman"/>
          <w:sz w:val="24"/>
          <w:szCs w:val="24"/>
        </w:rPr>
        <w:t xml:space="preserve"> ja </w:t>
      </w:r>
      <w:r w:rsidR="00F45221">
        <w:rPr>
          <w:rFonts w:ascii="Times New Roman" w:hAnsi="Times New Roman" w:cs="Times New Roman"/>
          <w:sz w:val="24"/>
          <w:szCs w:val="24"/>
        </w:rPr>
        <w:t xml:space="preserve">lapse </w:t>
      </w:r>
      <w:r w:rsidR="00F45221" w:rsidRPr="00C038BB">
        <w:rPr>
          <w:rFonts w:ascii="Times New Roman" w:hAnsi="Times New Roman" w:cs="Times New Roman"/>
          <w:sz w:val="24"/>
          <w:szCs w:val="24"/>
        </w:rPr>
        <w:t>lapsendaja</w:t>
      </w:r>
      <w:r w:rsidR="00F45221">
        <w:rPr>
          <w:rFonts w:ascii="Times New Roman" w:hAnsi="Times New Roman" w:cs="Times New Roman"/>
          <w:sz w:val="24"/>
          <w:szCs w:val="24"/>
        </w:rPr>
        <w:t xml:space="preserve"> </w:t>
      </w:r>
      <w:r w:rsidR="00F45221" w:rsidRPr="00C038BB">
        <w:rPr>
          <w:rFonts w:ascii="Times New Roman" w:hAnsi="Times New Roman" w:cs="Times New Roman"/>
          <w:sz w:val="24"/>
          <w:szCs w:val="24"/>
        </w:rPr>
        <w:t>pere</w:t>
      </w:r>
      <w:r w:rsidR="00F45221">
        <w:rPr>
          <w:rFonts w:ascii="Times New Roman" w:hAnsi="Times New Roman" w:cs="Times New Roman"/>
          <w:sz w:val="24"/>
          <w:szCs w:val="24"/>
        </w:rPr>
        <w:t>konna täiskasvanud pereliikmelt</w:t>
      </w:r>
      <w:r w:rsidR="00F45221" w:rsidRPr="00C038BB">
        <w:rPr>
          <w:rFonts w:ascii="Times New Roman" w:hAnsi="Times New Roman" w:cs="Times New Roman"/>
          <w:sz w:val="24"/>
          <w:szCs w:val="24"/>
        </w:rPr>
        <w:t xml:space="preserve"> </w:t>
      </w:r>
      <w:r w:rsidRPr="00C038BB">
        <w:rPr>
          <w:rFonts w:ascii="Times New Roman" w:hAnsi="Times New Roman" w:cs="Times New Roman"/>
          <w:sz w:val="24"/>
          <w:szCs w:val="24"/>
        </w:rPr>
        <w:t xml:space="preserve">perepõhise asendushoolduse tugiteenuste eest tasu </w:t>
      </w:r>
      <w:r w:rsidRPr="00C038BB">
        <w:rPr>
          <w:rFonts w:ascii="Times New Roman" w:hAnsi="Times New Roman" w:cs="Times New Roman"/>
          <w:sz w:val="24"/>
          <w:szCs w:val="24"/>
        </w:rPr>
        <w:lastRenderedPageBreak/>
        <w:t xml:space="preserve">maksmise kohustuse </w:t>
      </w:r>
      <w:r w:rsidR="00F45221">
        <w:rPr>
          <w:rFonts w:ascii="Times New Roman" w:hAnsi="Times New Roman" w:cs="Times New Roman"/>
          <w:sz w:val="24"/>
          <w:szCs w:val="24"/>
        </w:rPr>
        <w:t>üle</w:t>
      </w:r>
      <w:r w:rsidRPr="00C038BB">
        <w:rPr>
          <w:rFonts w:ascii="Times New Roman" w:hAnsi="Times New Roman" w:cs="Times New Roman"/>
          <w:sz w:val="24"/>
          <w:szCs w:val="24"/>
        </w:rPr>
        <w:t xml:space="preserve"> </w:t>
      </w:r>
      <w:r w:rsidR="00D97755">
        <w:rPr>
          <w:rFonts w:ascii="Times New Roman" w:hAnsi="Times New Roman" w:cs="Times New Roman"/>
          <w:sz w:val="24"/>
          <w:szCs w:val="24"/>
        </w:rPr>
        <w:t xml:space="preserve">käesoleva seaduse § </w:t>
      </w:r>
      <w:r w:rsidR="00E85A61">
        <w:rPr>
          <w:rFonts w:ascii="Times New Roman" w:hAnsi="Times New Roman" w:cs="Times New Roman"/>
          <w:sz w:val="24"/>
          <w:szCs w:val="24"/>
        </w:rPr>
        <w:t>140</w:t>
      </w:r>
      <w:r w:rsidR="00E85A61" w:rsidRPr="00E85A61">
        <w:rPr>
          <w:rFonts w:ascii="Times New Roman" w:hAnsi="Times New Roman" w:cs="Times New Roman"/>
          <w:sz w:val="24"/>
          <w:szCs w:val="24"/>
          <w:vertAlign w:val="superscript"/>
        </w:rPr>
        <w:t>5</w:t>
      </w:r>
      <w:r w:rsidR="00E85A61">
        <w:rPr>
          <w:rFonts w:ascii="Times New Roman" w:hAnsi="Times New Roman" w:cs="Times New Roman"/>
          <w:sz w:val="24"/>
          <w:szCs w:val="24"/>
        </w:rPr>
        <w:t xml:space="preserve"> lõike 2 alusel </w:t>
      </w:r>
      <w:del w:id="37" w:author="Helen Uustalu" w:date="2024-02-13T11:53:00Z">
        <w:r w:rsidR="00E85A61" w:rsidDel="009F3C79">
          <w:rPr>
            <w:rFonts w:ascii="Times New Roman" w:hAnsi="Times New Roman" w:cs="Times New Roman"/>
            <w:sz w:val="24"/>
            <w:szCs w:val="24"/>
          </w:rPr>
          <w:delText xml:space="preserve">kehtestatud </w:delText>
        </w:r>
        <w:r w:rsidR="00E92766" w:rsidDel="009F3C79">
          <w:rPr>
            <w:rFonts w:ascii="Times New Roman" w:hAnsi="Times New Roman" w:cs="Times New Roman"/>
            <w:sz w:val="24"/>
            <w:szCs w:val="24"/>
          </w:rPr>
          <w:delText xml:space="preserve">määruses </w:delText>
        </w:r>
      </w:del>
      <w:r w:rsidR="00E92766">
        <w:rPr>
          <w:rFonts w:ascii="Times New Roman" w:hAnsi="Times New Roman" w:cs="Times New Roman"/>
          <w:sz w:val="24"/>
          <w:szCs w:val="24"/>
        </w:rPr>
        <w:t xml:space="preserve">sätestatud </w:t>
      </w:r>
      <w:r w:rsidRPr="00C038BB">
        <w:rPr>
          <w:rFonts w:ascii="Times New Roman" w:hAnsi="Times New Roman" w:cs="Times New Roman"/>
          <w:sz w:val="24"/>
          <w:szCs w:val="24"/>
        </w:rPr>
        <w:t>mahu</w:t>
      </w:r>
      <w:r w:rsidR="00E85A61">
        <w:rPr>
          <w:rFonts w:ascii="Times New Roman" w:hAnsi="Times New Roman" w:cs="Times New Roman"/>
          <w:sz w:val="24"/>
          <w:szCs w:val="24"/>
        </w:rPr>
        <w:t>s</w:t>
      </w:r>
      <w:r w:rsidRPr="00C038BB">
        <w:rPr>
          <w:rFonts w:ascii="Times New Roman" w:hAnsi="Times New Roman" w:cs="Times New Roman"/>
          <w:sz w:val="24"/>
          <w:szCs w:val="24"/>
        </w:rPr>
        <w:t xml:space="preserve"> ja </w:t>
      </w:r>
      <w:r w:rsidR="00E85A61">
        <w:rPr>
          <w:rFonts w:ascii="Times New Roman" w:hAnsi="Times New Roman" w:cs="Times New Roman"/>
          <w:sz w:val="24"/>
          <w:szCs w:val="24"/>
        </w:rPr>
        <w:t>maksumuses</w:t>
      </w:r>
      <w:r w:rsidRPr="00C038BB">
        <w:rPr>
          <w:rFonts w:ascii="Times New Roman" w:hAnsi="Times New Roman" w:cs="Times New Roman"/>
          <w:sz w:val="24"/>
          <w:szCs w:val="24"/>
        </w:rPr>
        <w:t>, kui on täidetud järgmised tingimused:</w:t>
      </w:r>
    </w:p>
    <w:p w14:paraId="647007AE" w14:textId="76C58886" w:rsidR="00A75E10" w:rsidRPr="00C038BB" w:rsidRDefault="00A75E10" w:rsidP="00903F63">
      <w:pPr>
        <w:spacing w:after="0" w:line="240" w:lineRule="auto"/>
        <w:jc w:val="both"/>
        <w:rPr>
          <w:rFonts w:ascii="Times New Roman" w:hAnsi="Times New Roman" w:cs="Times New Roman"/>
          <w:sz w:val="24"/>
          <w:szCs w:val="24"/>
        </w:rPr>
      </w:pPr>
      <w:r w:rsidRPr="00C038BB">
        <w:rPr>
          <w:rFonts w:ascii="Times New Roman" w:hAnsi="Times New Roman" w:cs="Times New Roman"/>
          <w:sz w:val="24"/>
          <w:szCs w:val="24"/>
        </w:rPr>
        <w:t xml:space="preserve">1) pere ja perepõhise </w:t>
      </w:r>
      <w:r w:rsidR="00354D25">
        <w:rPr>
          <w:rFonts w:ascii="Times New Roman" w:hAnsi="Times New Roman" w:cs="Times New Roman"/>
          <w:sz w:val="24"/>
          <w:szCs w:val="24"/>
        </w:rPr>
        <w:t>asendus</w:t>
      </w:r>
      <w:r w:rsidRPr="00C038BB">
        <w:rPr>
          <w:rFonts w:ascii="Times New Roman" w:hAnsi="Times New Roman" w:cs="Times New Roman"/>
          <w:sz w:val="24"/>
          <w:szCs w:val="24"/>
        </w:rPr>
        <w:t xml:space="preserve">hoolduse tugiteenuste osutaja on kokku leppinud käesoleva seaduse </w:t>
      </w:r>
      <w:r w:rsidRPr="00CA28F1">
        <w:rPr>
          <w:rFonts w:ascii="Times New Roman" w:hAnsi="Times New Roman" w:cs="Times New Roman"/>
          <w:sz w:val="24"/>
          <w:szCs w:val="24"/>
        </w:rPr>
        <w:t xml:space="preserve">§ </w:t>
      </w:r>
      <w:r w:rsidR="000539A3" w:rsidRPr="00CA28F1">
        <w:rPr>
          <w:rFonts w:ascii="Times New Roman" w:hAnsi="Times New Roman" w:cs="Times New Roman"/>
          <w:sz w:val="24"/>
          <w:szCs w:val="24"/>
        </w:rPr>
        <w:t>140</w:t>
      </w:r>
      <w:r w:rsidR="000539A3" w:rsidRPr="00CA28F1">
        <w:rPr>
          <w:rFonts w:ascii="Times New Roman" w:hAnsi="Times New Roman" w:cs="Times New Roman"/>
          <w:sz w:val="24"/>
          <w:szCs w:val="24"/>
          <w:vertAlign w:val="superscript"/>
        </w:rPr>
        <w:t>3</w:t>
      </w:r>
      <w:r w:rsidRPr="00C038BB">
        <w:rPr>
          <w:rFonts w:ascii="Times New Roman" w:hAnsi="Times New Roman" w:cs="Times New Roman"/>
          <w:sz w:val="24"/>
          <w:szCs w:val="24"/>
        </w:rPr>
        <w:t xml:space="preserve"> </w:t>
      </w:r>
      <w:r w:rsidR="000539A3">
        <w:rPr>
          <w:rFonts w:ascii="Times New Roman" w:hAnsi="Times New Roman" w:cs="Times New Roman"/>
          <w:sz w:val="24"/>
          <w:szCs w:val="24"/>
        </w:rPr>
        <w:t xml:space="preserve">lõike 3 alusel </w:t>
      </w:r>
      <w:del w:id="38" w:author="Helen Uustalu" w:date="2024-02-13T11:54:00Z">
        <w:r w:rsidR="000539A3" w:rsidDel="009F3C79">
          <w:rPr>
            <w:rFonts w:ascii="Times New Roman" w:hAnsi="Times New Roman" w:cs="Times New Roman"/>
            <w:sz w:val="24"/>
            <w:szCs w:val="24"/>
          </w:rPr>
          <w:delText xml:space="preserve">kehtestatud </w:delText>
        </w:r>
        <w:r w:rsidR="00E92766" w:rsidDel="009F3C79">
          <w:rPr>
            <w:rFonts w:ascii="Times New Roman" w:hAnsi="Times New Roman" w:cs="Times New Roman"/>
            <w:sz w:val="24"/>
            <w:szCs w:val="24"/>
          </w:rPr>
          <w:delText>määruses</w:delText>
        </w:r>
        <w:r w:rsidRPr="00C038BB" w:rsidDel="009F3C79">
          <w:rPr>
            <w:rFonts w:ascii="Times New Roman" w:hAnsi="Times New Roman" w:cs="Times New Roman"/>
            <w:sz w:val="24"/>
            <w:szCs w:val="24"/>
          </w:rPr>
          <w:delText xml:space="preserve"> nimetatud</w:delText>
        </w:r>
      </w:del>
      <w:ins w:id="39" w:author="Helen Uustalu" w:date="2024-02-13T11:54:00Z">
        <w:r w:rsidR="009F3C79">
          <w:rPr>
            <w:rFonts w:ascii="Times New Roman" w:hAnsi="Times New Roman" w:cs="Times New Roman"/>
            <w:sz w:val="24"/>
            <w:szCs w:val="24"/>
          </w:rPr>
          <w:t>sätestatud</w:t>
        </w:r>
      </w:ins>
      <w:r w:rsidRPr="00C038BB">
        <w:rPr>
          <w:rFonts w:ascii="Times New Roman" w:hAnsi="Times New Roman" w:cs="Times New Roman"/>
          <w:sz w:val="24"/>
          <w:szCs w:val="24"/>
        </w:rPr>
        <w:t xml:space="preserve"> teenuste osutamises;</w:t>
      </w:r>
    </w:p>
    <w:p w14:paraId="38E383E4" w14:textId="271C806B" w:rsidR="00A75E10" w:rsidRPr="00C038BB" w:rsidRDefault="00A75E10" w:rsidP="00903F63">
      <w:pPr>
        <w:spacing w:after="0" w:line="240" w:lineRule="auto"/>
        <w:jc w:val="both"/>
        <w:rPr>
          <w:rFonts w:ascii="Times New Roman" w:hAnsi="Times New Roman" w:cs="Times New Roman"/>
          <w:sz w:val="24"/>
          <w:szCs w:val="24"/>
        </w:rPr>
      </w:pPr>
      <w:r w:rsidRPr="00C038BB">
        <w:rPr>
          <w:rFonts w:ascii="Times New Roman" w:hAnsi="Times New Roman" w:cs="Times New Roman"/>
          <w:sz w:val="24"/>
          <w:szCs w:val="24"/>
        </w:rPr>
        <w:t xml:space="preserve">2) perepõhise asendushoolduse tugiteenuste osutaja ja Sotsiaalkindlustusamet on sõlminud käesoleva seaduse </w:t>
      </w:r>
      <w:r w:rsidRPr="00E7353E">
        <w:rPr>
          <w:rFonts w:ascii="Times New Roman" w:hAnsi="Times New Roman" w:cs="Times New Roman"/>
          <w:sz w:val="24"/>
          <w:szCs w:val="24"/>
        </w:rPr>
        <w:t xml:space="preserve">§-s </w:t>
      </w:r>
      <w:r w:rsidR="006E7E4B" w:rsidRPr="00E7353E">
        <w:rPr>
          <w:rFonts w:ascii="Times New Roman" w:hAnsi="Times New Roman" w:cs="Times New Roman"/>
          <w:sz w:val="24"/>
          <w:szCs w:val="24"/>
        </w:rPr>
        <w:t>140</w:t>
      </w:r>
      <w:r w:rsidR="006E7E4B" w:rsidRPr="00E7353E">
        <w:rPr>
          <w:rFonts w:ascii="Times New Roman" w:hAnsi="Times New Roman" w:cs="Times New Roman"/>
          <w:sz w:val="24"/>
          <w:szCs w:val="24"/>
          <w:vertAlign w:val="superscript"/>
        </w:rPr>
        <w:t>7</w:t>
      </w:r>
      <w:r w:rsidRPr="00C038BB">
        <w:rPr>
          <w:rFonts w:ascii="Times New Roman" w:hAnsi="Times New Roman" w:cs="Times New Roman"/>
          <w:sz w:val="24"/>
          <w:szCs w:val="24"/>
        </w:rPr>
        <w:t xml:space="preserve"> nimetatud lepingu.</w:t>
      </w:r>
    </w:p>
    <w:p w14:paraId="5F5C858D" w14:textId="77777777" w:rsidR="00570D13" w:rsidRPr="00C038BB" w:rsidRDefault="00570D13" w:rsidP="00903F63">
      <w:pPr>
        <w:spacing w:after="0" w:line="240" w:lineRule="auto"/>
        <w:jc w:val="both"/>
        <w:rPr>
          <w:rFonts w:ascii="Times New Roman" w:hAnsi="Times New Roman" w:cs="Times New Roman"/>
          <w:sz w:val="24"/>
          <w:szCs w:val="24"/>
        </w:rPr>
      </w:pPr>
    </w:p>
    <w:p w14:paraId="40393BE4" w14:textId="0A89D1EB" w:rsidR="00A75E10" w:rsidRPr="00C038BB" w:rsidRDefault="00A75E10" w:rsidP="00903F63">
      <w:pPr>
        <w:spacing w:after="0" w:line="240" w:lineRule="auto"/>
        <w:jc w:val="both"/>
        <w:rPr>
          <w:rFonts w:ascii="Times New Roman" w:hAnsi="Times New Roman" w:cs="Times New Roman"/>
          <w:sz w:val="24"/>
          <w:szCs w:val="24"/>
        </w:rPr>
      </w:pPr>
      <w:r w:rsidRPr="00C038BB">
        <w:rPr>
          <w:rFonts w:ascii="Times New Roman" w:hAnsi="Times New Roman" w:cs="Times New Roman"/>
          <w:sz w:val="24"/>
          <w:szCs w:val="24"/>
        </w:rPr>
        <w:t xml:space="preserve">(2) </w:t>
      </w:r>
      <w:r w:rsidRPr="00834374">
        <w:rPr>
          <w:rFonts w:ascii="Times New Roman" w:hAnsi="Times New Roman" w:cs="Times New Roman"/>
          <w:sz w:val="24"/>
          <w:szCs w:val="24"/>
        </w:rPr>
        <w:t xml:space="preserve">Käesoleva seaduse </w:t>
      </w:r>
      <w:r w:rsidR="002A01E0" w:rsidRPr="00834374">
        <w:rPr>
          <w:rFonts w:ascii="Times New Roman" w:hAnsi="Times New Roman" w:cs="Times New Roman"/>
          <w:sz w:val="24"/>
          <w:szCs w:val="24"/>
        </w:rPr>
        <w:t>§ 140</w:t>
      </w:r>
      <w:r w:rsidR="002A01E0" w:rsidRPr="00834374">
        <w:rPr>
          <w:rFonts w:ascii="Times New Roman" w:hAnsi="Times New Roman" w:cs="Times New Roman"/>
          <w:sz w:val="24"/>
          <w:szCs w:val="24"/>
          <w:vertAlign w:val="superscript"/>
        </w:rPr>
        <w:t>3</w:t>
      </w:r>
      <w:r w:rsidR="002A01E0" w:rsidRPr="00834374">
        <w:rPr>
          <w:rFonts w:ascii="Times New Roman" w:hAnsi="Times New Roman" w:cs="Times New Roman"/>
          <w:sz w:val="24"/>
          <w:szCs w:val="24"/>
        </w:rPr>
        <w:t xml:space="preserve"> lõike 3 alusel </w:t>
      </w:r>
      <w:del w:id="40" w:author="Helen Uustalu" w:date="2024-02-13T11:55:00Z">
        <w:r w:rsidR="002A01E0" w:rsidRPr="00834374" w:rsidDel="009F3C79">
          <w:rPr>
            <w:rFonts w:ascii="Times New Roman" w:hAnsi="Times New Roman" w:cs="Times New Roman"/>
            <w:sz w:val="24"/>
            <w:szCs w:val="24"/>
          </w:rPr>
          <w:delText>kehtestatud määruses nimetatud</w:delText>
        </w:r>
      </w:del>
      <w:ins w:id="41" w:author="Helen Uustalu" w:date="2024-02-13T11:55:00Z">
        <w:r w:rsidR="009F3C79">
          <w:rPr>
            <w:rFonts w:ascii="Times New Roman" w:hAnsi="Times New Roman" w:cs="Times New Roman"/>
            <w:sz w:val="24"/>
            <w:szCs w:val="24"/>
          </w:rPr>
          <w:t>sätestatud</w:t>
        </w:r>
      </w:ins>
      <w:r w:rsidR="002A01E0" w:rsidRPr="00834374">
        <w:rPr>
          <w:rFonts w:ascii="Times New Roman" w:hAnsi="Times New Roman" w:cs="Times New Roman"/>
          <w:sz w:val="24"/>
          <w:szCs w:val="24"/>
        </w:rPr>
        <w:t xml:space="preserve"> </w:t>
      </w:r>
      <w:r w:rsidRPr="00834374">
        <w:rPr>
          <w:rFonts w:ascii="Times New Roman" w:hAnsi="Times New Roman" w:cs="Times New Roman"/>
          <w:sz w:val="24"/>
          <w:szCs w:val="24"/>
        </w:rPr>
        <w:t xml:space="preserve">peretoe teenuse eest </w:t>
      </w:r>
      <w:r w:rsidR="00834374" w:rsidRPr="00834374">
        <w:rPr>
          <w:rFonts w:ascii="Times New Roman" w:hAnsi="Times New Roman" w:cs="Times New Roman"/>
          <w:sz w:val="24"/>
          <w:szCs w:val="24"/>
        </w:rPr>
        <w:t xml:space="preserve">võetakse </w:t>
      </w:r>
      <w:r w:rsidRPr="00834374">
        <w:rPr>
          <w:rFonts w:ascii="Times New Roman" w:hAnsi="Times New Roman" w:cs="Times New Roman"/>
          <w:sz w:val="24"/>
          <w:szCs w:val="24"/>
        </w:rPr>
        <w:t>tasu maksmise kohustus üle juhul</w:t>
      </w:r>
      <w:r w:rsidR="009B5467" w:rsidRPr="00834374">
        <w:rPr>
          <w:rFonts w:ascii="Times New Roman" w:hAnsi="Times New Roman" w:cs="Times New Roman"/>
          <w:sz w:val="24"/>
          <w:szCs w:val="24"/>
        </w:rPr>
        <w:t>,</w:t>
      </w:r>
      <w:r w:rsidRPr="00834374">
        <w:rPr>
          <w:rFonts w:ascii="Times New Roman" w:hAnsi="Times New Roman" w:cs="Times New Roman"/>
          <w:sz w:val="24"/>
          <w:szCs w:val="24"/>
        </w:rPr>
        <w:t xml:space="preserve"> kui kohaliku omavalitsuse üksus on hinnanud </w:t>
      </w:r>
      <w:r w:rsidR="00B76D15" w:rsidRPr="00834374">
        <w:rPr>
          <w:rFonts w:ascii="Times New Roman" w:hAnsi="Times New Roman" w:cs="Times New Roman"/>
          <w:sz w:val="24"/>
          <w:szCs w:val="24"/>
        </w:rPr>
        <w:t>pere</w:t>
      </w:r>
      <w:r w:rsidR="009B5467" w:rsidRPr="00834374">
        <w:rPr>
          <w:rFonts w:ascii="Times New Roman" w:hAnsi="Times New Roman" w:cs="Times New Roman"/>
          <w:sz w:val="24"/>
          <w:szCs w:val="24"/>
        </w:rPr>
        <w:t xml:space="preserve"> </w:t>
      </w:r>
      <w:r w:rsidRPr="00834374">
        <w:rPr>
          <w:rFonts w:ascii="Times New Roman" w:hAnsi="Times New Roman" w:cs="Times New Roman"/>
          <w:sz w:val="24"/>
          <w:szCs w:val="24"/>
        </w:rPr>
        <w:t>teenuse</w:t>
      </w:r>
      <w:r w:rsidR="00834374">
        <w:rPr>
          <w:rFonts w:ascii="Times New Roman" w:hAnsi="Times New Roman" w:cs="Times New Roman"/>
          <w:sz w:val="24"/>
          <w:szCs w:val="24"/>
        </w:rPr>
        <w:t>vajaduse.</w:t>
      </w:r>
    </w:p>
    <w:p w14:paraId="30E6A525" w14:textId="77777777" w:rsidR="002D7DE6" w:rsidRDefault="002D7DE6" w:rsidP="00903F63">
      <w:pPr>
        <w:spacing w:after="0" w:line="240" w:lineRule="auto"/>
        <w:jc w:val="both"/>
        <w:rPr>
          <w:rFonts w:ascii="Times New Roman" w:hAnsi="Times New Roman" w:cs="Times New Roman"/>
          <w:b/>
          <w:bCs/>
          <w:sz w:val="24"/>
          <w:szCs w:val="24"/>
        </w:rPr>
      </w:pPr>
    </w:p>
    <w:p w14:paraId="6EBB789C" w14:textId="330A4EBA" w:rsidR="00A75E10" w:rsidRPr="00C038BB" w:rsidRDefault="00A75E10" w:rsidP="00903F63">
      <w:pPr>
        <w:spacing w:after="0" w:line="240" w:lineRule="auto"/>
        <w:jc w:val="both"/>
        <w:rPr>
          <w:rFonts w:ascii="Times New Roman" w:hAnsi="Times New Roman" w:cs="Times New Roman"/>
          <w:b/>
          <w:bCs/>
          <w:sz w:val="24"/>
          <w:szCs w:val="24"/>
        </w:rPr>
      </w:pPr>
      <w:r w:rsidRPr="00C038BB">
        <w:rPr>
          <w:rFonts w:ascii="Times New Roman" w:hAnsi="Times New Roman" w:cs="Times New Roman"/>
          <w:b/>
          <w:bCs/>
          <w:sz w:val="24"/>
          <w:szCs w:val="24"/>
        </w:rPr>
        <w:t xml:space="preserve">§ </w:t>
      </w:r>
      <w:r w:rsidR="00282C38">
        <w:rPr>
          <w:rFonts w:ascii="Times New Roman" w:hAnsi="Times New Roman" w:cs="Times New Roman"/>
          <w:b/>
          <w:bCs/>
          <w:sz w:val="24"/>
          <w:szCs w:val="24"/>
        </w:rPr>
        <w:t>140</w:t>
      </w:r>
      <w:r w:rsidR="00282C38" w:rsidRPr="00282C38">
        <w:rPr>
          <w:rFonts w:ascii="Times New Roman" w:hAnsi="Times New Roman" w:cs="Times New Roman"/>
          <w:b/>
          <w:bCs/>
          <w:sz w:val="24"/>
          <w:szCs w:val="24"/>
          <w:vertAlign w:val="superscript"/>
        </w:rPr>
        <w:t>7</w:t>
      </w:r>
      <w:r w:rsidR="00282C38">
        <w:rPr>
          <w:rFonts w:ascii="Times New Roman" w:hAnsi="Times New Roman" w:cs="Times New Roman"/>
          <w:b/>
          <w:bCs/>
          <w:sz w:val="24"/>
          <w:szCs w:val="24"/>
        </w:rPr>
        <w:t>.</w:t>
      </w:r>
      <w:r w:rsidRPr="00C038BB">
        <w:rPr>
          <w:rFonts w:ascii="Times New Roman" w:hAnsi="Times New Roman" w:cs="Times New Roman"/>
          <w:sz w:val="24"/>
          <w:szCs w:val="24"/>
        </w:rPr>
        <w:t xml:space="preserve"> </w:t>
      </w:r>
      <w:r w:rsidRPr="00C038BB">
        <w:rPr>
          <w:rFonts w:ascii="Times New Roman" w:hAnsi="Times New Roman" w:cs="Times New Roman"/>
          <w:b/>
          <w:bCs/>
          <w:sz w:val="24"/>
          <w:szCs w:val="24"/>
        </w:rPr>
        <w:t>Tasu maksmise kohustuse ülevõtmise leping</w:t>
      </w:r>
    </w:p>
    <w:p w14:paraId="2CBDA86F" w14:textId="77777777" w:rsidR="002D7DE6" w:rsidRPr="00C038BB" w:rsidRDefault="002D7DE6" w:rsidP="00903F63">
      <w:pPr>
        <w:spacing w:after="0" w:line="240" w:lineRule="auto"/>
        <w:jc w:val="both"/>
        <w:rPr>
          <w:rFonts w:ascii="Times New Roman" w:hAnsi="Times New Roman" w:cs="Times New Roman"/>
          <w:b/>
          <w:bCs/>
          <w:sz w:val="24"/>
          <w:szCs w:val="24"/>
        </w:rPr>
      </w:pPr>
    </w:p>
    <w:p w14:paraId="290EF042" w14:textId="76469903" w:rsidR="00A75E10" w:rsidRPr="00C038BB" w:rsidRDefault="00D75460" w:rsidP="008D0C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A75E10" w:rsidRPr="00C038BB">
        <w:rPr>
          <w:rFonts w:ascii="Times New Roman" w:hAnsi="Times New Roman" w:cs="Times New Roman"/>
          <w:sz w:val="24"/>
          <w:szCs w:val="24"/>
        </w:rPr>
        <w:t>Tasu maksmise kohustuse ülevõtmise leping on kokkulepe, mille</w:t>
      </w:r>
      <w:r w:rsidR="00834374">
        <w:rPr>
          <w:rFonts w:ascii="Times New Roman" w:hAnsi="Times New Roman" w:cs="Times New Roman"/>
          <w:sz w:val="24"/>
          <w:szCs w:val="24"/>
        </w:rPr>
        <w:t>s</w:t>
      </w:r>
      <w:r w:rsidR="00A75E10" w:rsidRPr="00C038BB">
        <w:rPr>
          <w:rFonts w:ascii="Times New Roman" w:hAnsi="Times New Roman" w:cs="Times New Roman"/>
          <w:sz w:val="24"/>
          <w:szCs w:val="24"/>
        </w:rPr>
        <w:t xml:space="preserve"> Sotsiaalkindlustusamet ja perepõhise asendushoolduse tugiteenuste osutaja lepivad kokku </w:t>
      </w:r>
      <w:r w:rsidR="00541DA1">
        <w:rPr>
          <w:rFonts w:ascii="Times New Roman" w:hAnsi="Times New Roman" w:cs="Times New Roman"/>
          <w:sz w:val="24"/>
          <w:szCs w:val="24"/>
        </w:rPr>
        <w:t>teenus</w:t>
      </w:r>
      <w:r w:rsidR="00834374">
        <w:rPr>
          <w:rFonts w:ascii="Times New Roman" w:hAnsi="Times New Roman" w:cs="Times New Roman"/>
          <w:sz w:val="24"/>
          <w:szCs w:val="24"/>
        </w:rPr>
        <w:t>t</w:t>
      </w:r>
      <w:r w:rsidR="00541DA1">
        <w:rPr>
          <w:rFonts w:ascii="Times New Roman" w:hAnsi="Times New Roman" w:cs="Times New Roman"/>
          <w:sz w:val="24"/>
          <w:szCs w:val="24"/>
        </w:rPr>
        <w:t xml:space="preserve">e osutamise </w:t>
      </w:r>
      <w:r w:rsidR="00A75E10" w:rsidRPr="00C038BB">
        <w:rPr>
          <w:rFonts w:ascii="Times New Roman" w:hAnsi="Times New Roman" w:cs="Times New Roman"/>
          <w:sz w:val="24"/>
          <w:szCs w:val="24"/>
        </w:rPr>
        <w:t>tingimustes</w:t>
      </w:r>
      <w:r w:rsidR="008E52FD">
        <w:rPr>
          <w:rFonts w:ascii="Times New Roman" w:hAnsi="Times New Roman" w:cs="Times New Roman"/>
          <w:sz w:val="24"/>
          <w:szCs w:val="24"/>
        </w:rPr>
        <w:t xml:space="preserve"> ja </w:t>
      </w:r>
      <w:r w:rsidR="00A75E10" w:rsidRPr="00834374">
        <w:rPr>
          <w:rFonts w:ascii="Times New Roman" w:hAnsi="Times New Roman" w:cs="Times New Roman"/>
          <w:sz w:val="24"/>
          <w:szCs w:val="24"/>
        </w:rPr>
        <w:t>mill</w:t>
      </w:r>
      <w:r w:rsidR="008E52FD" w:rsidRPr="00834374">
        <w:rPr>
          <w:rFonts w:ascii="Times New Roman" w:hAnsi="Times New Roman" w:cs="Times New Roman"/>
          <w:sz w:val="24"/>
          <w:szCs w:val="24"/>
        </w:rPr>
        <w:t>ega</w:t>
      </w:r>
      <w:r w:rsidR="00A75E10" w:rsidRPr="00834374">
        <w:rPr>
          <w:rFonts w:ascii="Times New Roman" w:hAnsi="Times New Roman" w:cs="Times New Roman"/>
          <w:sz w:val="24"/>
          <w:szCs w:val="24"/>
        </w:rPr>
        <w:t xml:space="preserve"> Sotsiaalkindlustusamet </w:t>
      </w:r>
      <w:r w:rsidR="003803EA">
        <w:rPr>
          <w:rFonts w:ascii="Times New Roman" w:hAnsi="Times New Roman" w:cs="Times New Roman"/>
          <w:sz w:val="24"/>
          <w:szCs w:val="24"/>
        </w:rPr>
        <w:t xml:space="preserve">võtab </w:t>
      </w:r>
      <w:r w:rsidR="00A75E10" w:rsidRPr="00834374">
        <w:rPr>
          <w:rFonts w:ascii="Times New Roman" w:hAnsi="Times New Roman" w:cs="Times New Roman"/>
          <w:sz w:val="24"/>
          <w:szCs w:val="24"/>
        </w:rPr>
        <w:t>õigustatud isikult tasu maksmise kohustuse üle</w:t>
      </w:r>
      <w:r w:rsidR="00413BDF" w:rsidRPr="00834374">
        <w:rPr>
          <w:rFonts w:ascii="Times New Roman" w:hAnsi="Times New Roman" w:cs="Times New Roman"/>
          <w:sz w:val="24"/>
          <w:szCs w:val="24"/>
        </w:rPr>
        <w:t>.</w:t>
      </w:r>
      <w:r w:rsidR="00885E82" w:rsidRPr="00C038BB">
        <w:rPr>
          <w:rFonts w:ascii="Times New Roman" w:hAnsi="Times New Roman" w:cs="Times New Roman"/>
          <w:sz w:val="24"/>
          <w:szCs w:val="24"/>
        </w:rPr>
        <w:t xml:space="preserve"> </w:t>
      </w:r>
    </w:p>
    <w:p w14:paraId="0DBDDC12" w14:textId="77777777" w:rsidR="00D75460" w:rsidRPr="00C038BB" w:rsidRDefault="00D75460" w:rsidP="008D0CF9">
      <w:pPr>
        <w:spacing w:after="0" w:line="240" w:lineRule="auto"/>
        <w:jc w:val="both"/>
        <w:rPr>
          <w:rFonts w:ascii="Times New Roman" w:hAnsi="Times New Roman" w:cs="Times New Roman"/>
          <w:sz w:val="24"/>
          <w:szCs w:val="24"/>
        </w:rPr>
      </w:pPr>
    </w:p>
    <w:p w14:paraId="676A003B" w14:textId="072F4567" w:rsidR="00D75460" w:rsidRDefault="00D75460" w:rsidP="008D0C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A75E10" w:rsidRPr="00C038BB">
        <w:rPr>
          <w:rFonts w:ascii="Times New Roman" w:hAnsi="Times New Roman" w:cs="Times New Roman"/>
          <w:sz w:val="24"/>
          <w:szCs w:val="24"/>
        </w:rPr>
        <w:t>Sotsiaalkindlustusamet sõlmib lepingu teenuseosutajaga, kellel on valmisolek pakkuda</w:t>
      </w:r>
      <w:r w:rsidR="00D1168F" w:rsidRPr="00C038BB">
        <w:rPr>
          <w:rFonts w:ascii="Times New Roman" w:hAnsi="Times New Roman" w:cs="Times New Roman"/>
          <w:sz w:val="24"/>
          <w:szCs w:val="24"/>
        </w:rPr>
        <w:t xml:space="preserve"> kõiki</w:t>
      </w:r>
      <w:r w:rsidR="00A75E10" w:rsidRPr="00C038BB">
        <w:rPr>
          <w:rFonts w:ascii="Times New Roman" w:hAnsi="Times New Roman" w:cs="Times New Roman"/>
          <w:sz w:val="24"/>
          <w:szCs w:val="24"/>
        </w:rPr>
        <w:t xml:space="preserve"> </w:t>
      </w:r>
      <w:r w:rsidR="00834374">
        <w:rPr>
          <w:rFonts w:ascii="Times New Roman" w:hAnsi="Times New Roman" w:cs="Times New Roman"/>
          <w:sz w:val="24"/>
          <w:szCs w:val="24"/>
        </w:rPr>
        <w:t>käesoleva seaduse</w:t>
      </w:r>
      <w:r w:rsidR="00996C0C" w:rsidRPr="00C038BB">
        <w:rPr>
          <w:rFonts w:ascii="Times New Roman" w:hAnsi="Times New Roman" w:cs="Times New Roman"/>
          <w:sz w:val="24"/>
          <w:szCs w:val="24"/>
        </w:rPr>
        <w:t xml:space="preserve"> </w:t>
      </w:r>
      <w:r w:rsidR="00996C0C" w:rsidRPr="00CA28F1">
        <w:rPr>
          <w:rFonts w:ascii="Times New Roman" w:hAnsi="Times New Roman" w:cs="Times New Roman"/>
          <w:sz w:val="24"/>
          <w:szCs w:val="24"/>
        </w:rPr>
        <w:t>§ 140</w:t>
      </w:r>
      <w:r w:rsidR="00996C0C" w:rsidRPr="00CA28F1">
        <w:rPr>
          <w:rFonts w:ascii="Times New Roman" w:hAnsi="Times New Roman" w:cs="Times New Roman"/>
          <w:sz w:val="24"/>
          <w:szCs w:val="24"/>
          <w:vertAlign w:val="superscript"/>
        </w:rPr>
        <w:t>3</w:t>
      </w:r>
      <w:r w:rsidR="00996C0C" w:rsidRPr="00C038BB">
        <w:rPr>
          <w:rFonts w:ascii="Times New Roman" w:hAnsi="Times New Roman" w:cs="Times New Roman"/>
          <w:sz w:val="24"/>
          <w:szCs w:val="24"/>
        </w:rPr>
        <w:t xml:space="preserve"> </w:t>
      </w:r>
      <w:r w:rsidR="00996C0C">
        <w:rPr>
          <w:rFonts w:ascii="Times New Roman" w:hAnsi="Times New Roman" w:cs="Times New Roman"/>
          <w:sz w:val="24"/>
          <w:szCs w:val="24"/>
        </w:rPr>
        <w:t>lõike 3</w:t>
      </w:r>
      <w:r w:rsidR="00A75E10" w:rsidRPr="00C038BB">
        <w:rPr>
          <w:rFonts w:ascii="Times New Roman" w:hAnsi="Times New Roman" w:cs="Times New Roman"/>
          <w:sz w:val="24"/>
          <w:szCs w:val="24"/>
        </w:rPr>
        <w:t xml:space="preserve"> </w:t>
      </w:r>
      <w:r w:rsidR="00996C0C">
        <w:rPr>
          <w:rFonts w:ascii="Times New Roman" w:hAnsi="Times New Roman" w:cs="Times New Roman"/>
          <w:sz w:val="24"/>
          <w:szCs w:val="24"/>
        </w:rPr>
        <w:t xml:space="preserve">alusel </w:t>
      </w:r>
      <w:del w:id="42" w:author="Helen Uustalu" w:date="2024-02-13T11:55:00Z">
        <w:r w:rsidR="00996C0C" w:rsidDel="009F3C79">
          <w:rPr>
            <w:rFonts w:ascii="Times New Roman" w:hAnsi="Times New Roman" w:cs="Times New Roman"/>
            <w:sz w:val="24"/>
            <w:szCs w:val="24"/>
          </w:rPr>
          <w:delText>kehtestatud määruses</w:delText>
        </w:r>
        <w:r w:rsidR="00A75E10" w:rsidRPr="00C038BB" w:rsidDel="009F3C79">
          <w:rPr>
            <w:rFonts w:ascii="Times New Roman" w:hAnsi="Times New Roman" w:cs="Times New Roman"/>
            <w:sz w:val="24"/>
            <w:szCs w:val="24"/>
          </w:rPr>
          <w:delText xml:space="preserve"> nimetatud</w:delText>
        </w:r>
      </w:del>
      <w:ins w:id="43" w:author="Helen Uustalu" w:date="2024-02-13T11:55:00Z">
        <w:r w:rsidR="009F3C79">
          <w:rPr>
            <w:rFonts w:ascii="Times New Roman" w:hAnsi="Times New Roman" w:cs="Times New Roman"/>
            <w:sz w:val="24"/>
            <w:szCs w:val="24"/>
          </w:rPr>
          <w:t>sätestatud</w:t>
        </w:r>
      </w:ins>
      <w:r w:rsidR="00A75E10" w:rsidRPr="00C038BB">
        <w:rPr>
          <w:rFonts w:ascii="Times New Roman" w:hAnsi="Times New Roman" w:cs="Times New Roman"/>
          <w:sz w:val="24"/>
          <w:szCs w:val="24"/>
        </w:rPr>
        <w:t xml:space="preserve"> </w:t>
      </w:r>
      <w:r w:rsidR="008059B9">
        <w:rPr>
          <w:rFonts w:ascii="Times New Roman" w:hAnsi="Times New Roman" w:cs="Times New Roman"/>
          <w:sz w:val="24"/>
          <w:szCs w:val="24"/>
        </w:rPr>
        <w:t>perepõhise asendushoolduse tugi</w:t>
      </w:r>
      <w:r w:rsidR="009005EC">
        <w:rPr>
          <w:rFonts w:ascii="Times New Roman" w:hAnsi="Times New Roman" w:cs="Times New Roman"/>
          <w:sz w:val="24"/>
          <w:szCs w:val="24"/>
        </w:rPr>
        <w:t xml:space="preserve">teenuseid </w:t>
      </w:r>
      <w:r w:rsidR="00C7106C">
        <w:rPr>
          <w:rFonts w:ascii="Times New Roman" w:hAnsi="Times New Roman" w:cs="Times New Roman"/>
          <w:sz w:val="24"/>
          <w:szCs w:val="24"/>
        </w:rPr>
        <w:t>ja</w:t>
      </w:r>
      <w:r w:rsidR="009005EC">
        <w:rPr>
          <w:rFonts w:ascii="Times New Roman" w:hAnsi="Times New Roman" w:cs="Times New Roman"/>
          <w:sz w:val="24"/>
          <w:szCs w:val="24"/>
        </w:rPr>
        <w:t xml:space="preserve"> </w:t>
      </w:r>
      <w:r w:rsidR="00765BEA">
        <w:rPr>
          <w:rFonts w:ascii="Times New Roman" w:hAnsi="Times New Roman" w:cs="Times New Roman"/>
          <w:sz w:val="24"/>
          <w:szCs w:val="24"/>
        </w:rPr>
        <w:t>kellega lepingulises suhtes olevad teenust vahetult osutavad isikud vastavad</w:t>
      </w:r>
      <w:r w:rsidR="009005EC">
        <w:rPr>
          <w:rFonts w:ascii="Times New Roman" w:hAnsi="Times New Roman" w:cs="Times New Roman"/>
          <w:sz w:val="24"/>
          <w:szCs w:val="24"/>
        </w:rPr>
        <w:t xml:space="preserve"> </w:t>
      </w:r>
      <w:r w:rsidR="006E472B">
        <w:rPr>
          <w:rFonts w:ascii="Times New Roman" w:hAnsi="Times New Roman" w:cs="Times New Roman"/>
          <w:sz w:val="24"/>
          <w:szCs w:val="24"/>
        </w:rPr>
        <w:t xml:space="preserve">käesoleva seaduse </w:t>
      </w:r>
      <w:r w:rsidR="00F0659E">
        <w:rPr>
          <w:rFonts w:ascii="Times New Roman" w:hAnsi="Times New Roman" w:cs="Times New Roman"/>
          <w:sz w:val="24"/>
          <w:szCs w:val="24"/>
        </w:rPr>
        <w:t>§</w:t>
      </w:r>
      <w:r w:rsidR="00A916DE">
        <w:rPr>
          <w:rFonts w:ascii="Times New Roman" w:hAnsi="Times New Roman" w:cs="Times New Roman"/>
          <w:sz w:val="24"/>
          <w:szCs w:val="24"/>
        </w:rPr>
        <w:t>-s</w:t>
      </w:r>
      <w:r w:rsidR="00F0659E">
        <w:rPr>
          <w:rFonts w:ascii="Times New Roman" w:hAnsi="Times New Roman" w:cs="Times New Roman"/>
          <w:sz w:val="24"/>
          <w:szCs w:val="24"/>
        </w:rPr>
        <w:t xml:space="preserve"> </w:t>
      </w:r>
      <w:r w:rsidR="000038C6">
        <w:rPr>
          <w:rFonts w:ascii="Times New Roman" w:hAnsi="Times New Roman" w:cs="Times New Roman"/>
          <w:sz w:val="24"/>
          <w:szCs w:val="24"/>
        </w:rPr>
        <w:t>140</w:t>
      </w:r>
      <w:r w:rsidR="000038C6">
        <w:rPr>
          <w:rFonts w:ascii="Times New Roman" w:hAnsi="Times New Roman" w:cs="Times New Roman"/>
          <w:sz w:val="24"/>
          <w:szCs w:val="24"/>
          <w:vertAlign w:val="superscript"/>
        </w:rPr>
        <w:t>4</w:t>
      </w:r>
      <w:r w:rsidR="00F0659E">
        <w:rPr>
          <w:rFonts w:ascii="Times New Roman" w:hAnsi="Times New Roman" w:cs="Times New Roman"/>
          <w:sz w:val="24"/>
          <w:szCs w:val="24"/>
        </w:rPr>
        <w:t xml:space="preserve"> sätestatud nõuetele</w:t>
      </w:r>
      <w:r w:rsidR="00A916DE">
        <w:rPr>
          <w:rFonts w:ascii="Times New Roman" w:hAnsi="Times New Roman" w:cs="Times New Roman"/>
          <w:sz w:val="24"/>
          <w:szCs w:val="24"/>
        </w:rPr>
        <w:t>.</w:t>
      </w:r>
      <w:r w:rsidR="00F0659E">
        <w:rPr>
          <w:rFonts w:ascii="Times New Roman" w:hAnsi="Times New Roman" w:cs="Times New Roman"/>
          <w:sz w:val="24"/>
          <w:szCs w:val="24"/>
        </w:rPr>
        <w:t xml:space="preserve"> </w:t>
      </w:r>
    </w:p>
    <w:p w14:paraId="1F3D88F0" w14:textId="2B6AA4A1" w:rsidR="00010E3F" w:rsidRPr="00C23EDB" w:rsidRDefault="00010E3F" w:rsidP="008D0CF9">
      <w:pPr>
        <w:spacing w:after="0" w:line="240" w:lineRule="auto"/>
        <w:jc w:val="both"/>
        <w:rPr>
          <w:rFonts w:ascii="Times New Roman" w:hAnsi="Times New Roman" w:cs="Times New Roman"/>
          <w:sz w:val="24"/>
          <w:szCs w:val="24"/>
        </w:rPr>
      </w:pPr>
    </w:p>
    <w:p w14:paraId="7B3F10A7" w14:textId="38CD6FC1" w:rsidR="00A75E10" w:rsidRPr="00C038BB" w:rsidRDefault="00D75460" w:rsidP="008D0C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A75E10" w:rsidRPr="00C038BB">
        <w:rPr>
          <w:rFonts w:ascii="Times New Roman" w:hAnsi="Times New Roman" w:cs="Times New Roman"/>
          <w:sz w:val="24"/>
          <w:szCs w:val="24"/>
        </w:rPr>
        <w:t>Sotsiaalkindlustusamet kontrollib enne lepingu sõlmimist perepõhise asendushoolduse tugiteenus</w:t>
      </w:r>
      <w:r w:rsidR="00CA5024">
        <w:rPr>
          <w:rFonts w:ascii="Times New Roman" w:hAnsi="Times New Roman" w:cs="Times New Roman"/>
          <w:sz w:val="24"/>
          <w:szCs w:val="24"/>
        </w:rPr>
        <w:t>t</w:t>
      </w:r>
      <w:r w:rsidR="00A75E10" w:rsidRPr="00C038BB">
        <w:rPr>
          <w:rFonts w:ascii="Times New Roman" w:hAnsi="Times New Roman" w:cs="Times New Roman"/>
          <w:sz w:val="24"/>
          <w:szCs w:val="24"/>
        </w:rPr>
        <w:t>e osutaja maksuvõla puudumist. Kui ilmneb, et teenuse</w:t>
      </w:r>
      <w:r w:rsidR="00C7106C">
        <w:rPr>
          <w:rFonts w:ascii="Times New Roman" w:hAnsi="Times New Roman" w:cs="Times New Roman"/>
          <w:sz w:val="24"/>
          <w:szCs w:val="24"/>
        </w:rPr>
        <w:t>osutajal</w:t>
      </w:r>
      <w:r w:rsidR="00A75E10" w:rsidRPr="00C038BB">
        <w:rPr>
          <w:rFonts w:ascii="Times New Roman" w:hAnsi="Times New Roman" w:cs="Times New Roman"/>
          <w:sz w:val="24"/>
          <w:szCs w:val="24"/>
        </w:rPr>
        <w:t xml:space="preserve"> on maksuvõlg, võib Sotsiaalkindlustusamet jätta lepingu sõlmimata.</w:t>
      </w:r>
    </w:p>
    <w:p w14:paraId="5684A8BA" w14:textId="77777777" w:rsidR="00D75460" w:rsidRPr="00720D13" w:rsidRDefault="00D75460" w:rsidP="008D0CF9">
      <w:pPr>
        <w:spacing w:after="0" w:line="240" w:lineRule="auto"/>
        <w:jc w:val="both"/>
        <w:rPr>
          <w:rFonts w:ascii="Times New Roman" w:hAnsi="Times New Roman" w:cs="Times New Roman"/>
          <w:sz w:val="24"/>
          <w:szCs w:val="24"/>
        </w:rPr>
      </w:pPr>
    </w:p>
    <w:p w14:paraId="22E3083F" w14:textId="0756F726" w:rsidR="008709D3" w:rsidRPr="00C038BB" w:rsidRDefault="00D75460" w:rsidP="008D0C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00A2034A" w:rsidRPr="00A2034A">
        <w:rPr>
          <w:rFonts w:ascii="Times New Roman" w:hAnsi="Times New Roman" w:cs="Times New Roman"/>
          <w:sz w:val="24"/>
          <w:szCs w:val="24"/>
        </w:rPr>
        <w:t>Sotsiaalkindlustusamet võib jätta lepingu sõlmimata perepõhise asendushoolduse tugiteenus</w:t>
      </w:r>
      <w:r w:rsidR="00CA5024">
        <w:rPr>
          <w:rFonts w:ascii="Times New Roman" w:hAnsi="Times New Roman" w:cs="Times New Roman"/>
          <w:sz w:val="24"/>
          <w:szCs w:val="24"/>
        </w:rPr>
        <w:t>t</w:t>
      </w:r>
      <w:r w:rsidR="00A2034A" w:rsidRPr="00A2034A">
        <w:rPr>
          <w:rFonts w:ascii="Times New Roman" w:hAnsi="Times New Roman" w:cs="Times New Roman"/>
          <w:sz w:val="24"/>
          <w:szCs w:val="24"/>
        </w:rPr>
        <w:t>e osutajaga, kes on oluliselt või pidevalt rikkunud eelnevalt sõlmitud tasu maksmise kohustuse ülevõtmise lepingu olulist tingimust nii, et rikkumise tulemusena on leping üles öeldud, hüvitatud kahju või makstud leppetrahvi.</w:t>
      </w:r>
    </w:p>
    <w:p w14:paraId="462AE0C9" w14:textId="77777777" w:rsidR="00D75460" w:rsidRPr="00720D13" w:rsidRDefault="00D75460" w:rsidP="008D0CF9">
      <w:pPr>
        <w:spacing w:after="0" w:line="240" w:lineRule="auto"/>
        <w:jc w:val="both"/>
        <w:rPr>
          <w:rFonts w:ascii="Times New Roman" w:hAnsi="Times New Roman" w:cs="Times New Roman"/>
          <w:sz w:val="24"/>
          <w:szCs w:val="24"/>
        </w:rPr>
      </w:pPr>
    </w:p>
    <w:p w14:paraId="614CCE23" w14:textId="17CAA583" w:rsidR="00A75E10" w:rsidRPr="00C038BB" w:rsidRDefault="00D75460" w:rsidP="008D0C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00A75E10" w:rsidRPr="00C038BB">
        <w:rPr>
          <w:rFonts w:ascii="Times New Roman" w:hAnsi="Times New Roman" w:cs="Times New Roman"/>
          <w:sz w:val="24"/>
          <w:szCs w:val="24"/>
        </w:rPr>
        <w:t>Sotsiaalkindlustusamet sõlmib lepingu kuni kolmeaastase tähtajaga, kuid vähemalt üheks aastaks.</w:t>
      </w:r>
    </w:p>
    <w:p w14:paraId="6A24033E" w14:textId="77777777" w:rsidR="00282C38" w:rsidRDefault="00282C38" w:rsidP="00903F63">
      <w:pPr>
        <w:spacing w:after="0" w:line="240" w:lineRule="auto"/>
        <w:ind w:left="100"/>
        <w:jc w:val="both"/>
        <w:rPr>
          <w:rFonts w:ascii="Times New Roman" w:hAnsi="Times New Roman" w:cs="Times New Roman"/>
          <w:b/>
          <w:bCs/>
          <w:sz w:val="24"/>
          <w:szCs w:val="24"/>
          <w:u w:val="single"/>
        </w:rPr>
      </w:pPr>
    </w:p>
    <w:p w14:paraId="5A8D045B" w14:textId="78EFE87E" w:rsidR="00A75E10" w:rsidRPr="008D0CF9" w:rsidRDefault="00A75E10" w:rsidP="00631661">
      <w:pPr>
        <w:spacing w:after="0" w:line="240" w:lineRule="auto"/>
        <w:jc w:val="both"/>
        <w:rPr>
          <w:rFonts w:ascii="Times New Roman" w:hAnsi="Times New Roman" w:cs="Times New Roman"/>
          <w:b/>
          <w:sz w:val="24"/>
          <w:szCs w:val="24"/>
        </w:rPr>
      </w:pPr>
      <w:r w:rsidRPr="008D0CF9">
        <w:rPr>
          <w:rFonts w:ascii="Times New Roman" w:hAnsi="Times New Roman" w:cs="Times New Roman"/>
          <w:b/>
          <w:sz w:val="24"/>
          <w:szCs w:val="24"/>
        </w:rPr>
        <w:t xml:space="preserve">§ </w:t>
      </w:r>
      <w:r w:rsidR="008071DA" w:rsidRPr="008D0CF9">
        <w:rPr>
          <w:rFonts w:ascii="Times New Roman" w:hAnsi="Times New Roman" w:cs="Times New Roman"/>
          <w:b/>
          <w:sz w:val="24"/>
          <w:szCs w:val="24"/>
        </w:rPr>
        <w:t>140</w:t>
      </w:r>
      <w:r w:rsidR="008071DA" w:rsidRPr="008D0CF9">
        <w:rPr>
          <w:rFonts w:ascii="Times New Roman" w:hAnsi="Times New Roman" w:cs="Times New Roman"/>
          <w:b/>
          <w:sz w:val="24"/>
          <w:szCs w:val="24"/>
          <w:vertAlign w:val="superscript"/>
        </w:rPr>
        <w:t>8</w:t>
      </w:r>
      <w:r w:rsidR="008071DA" w:rsidRPr="008D0CF9">
        <w:rPr>
          <w:rFonts w:ascii="Times New Roman" w:hAnsi="Times New Roman" w:cs="Times New Roman"/>
          <w:b/>
          <w:sz w:val="24"/>
          <w:szCs w:val="24"/>
        </w:rPr>
        <w:t>.</w:t>
      </w:r>
      <w:r w:rsidRPr="008D0CF9">
        <w:rPr>
          <w:rFonts w:ascii="Times New Roman" w:hAnsi="Times New Roman" w:cs="Times New Roman"/>
          <w:b/>
          <w:sz w:val="24"/>
          <w:szCs w:val="24"/>
        </w:rPr>
        <w:t xml:space="preserve"> </w:t>
      </w:r>
      <w:r w:rsidRPr="00313E58">
        <w:rPr>
          <w:rFonts w:ascii="Times New Roman" w:hAnsi="Times New Roman" w:cs="Times New Roman"/>
          <w:b/>
          <w:sz w:val="24"/>
          <w:szCs w:val="24"/>
        </w:rPr>
        <w:t>Teenuseosutaja kohustused</w:t>
      </w:r>
    </w:p>
    <w:p w14:paraId="014AB4FC" w14:textId="77777777" w:rsidR="002D7DE6" w:rsidRPr="00C038BB" w:rsidRDefault="002D7DE6" w:rsidP="00903F63">
      <w:pPr>
        <w:spacing w:after="0" w:line="240" w:lineRule="auto"/>
        <w:ind w:left="100"/>
        <w:jc w:val="both"/>
        <w:rPr>
          <w:rFonts w:ascii="Times New Roman" w:hAnsi="Times New Roman" w:cs="Times New Roman"/>
          <w:b/>
          <w:bCs/>
          <w:sz w:val="24"/>
          <w:szCs w:val="24"/>
          <w:u w:val="single"/>
        </w:rPr>
      </w:pPr>
    </w:p>
    <w:p w14:paraId="6A8A50C4" w14:textId="2CBAC25A" w:rsidR="00A75E10" w:rsidRPr="00C038BB" w:rsidRDefault="00A75E10" w:rsidP="00631661">
      <w:pPr>
        <w:spacing w:after="0" w:line="240" w:lineRule="auto"/>
        <w:jc w:val="both"/>
        <w:rPr>
          <w:rFonts w:ascii="Times New Roman" w:hAnsi="Times New Roman" w:cs="Times New Roman"/>
          <w:sz w:val="24"/>
          <w:szCs w:val="24"/>
        </w:rPr>
      </w:pPr>
      <w:r w:rsidRPr="00C038BB">
        <w:rPr>
          <w:rFonts w:ascii="Times New Roman" w:hAnsi="Times New Roman" w:cs="Times New Roman"/>
          <w:sz w:val="24"/>
          <w:szCs w:val="24"/>
        </w:rPr>
        <w:t>Perepõhise asendushooldus</w:t>
      </w:r>
      <w:r w:rsidR="00C7106C">
        <w:rPr>
          <w:rFonts w:ascii="Times New Roman" w:hAnsi="Times New Roman" w:cs="Times New Roman"/>
          <w:sz w:val="24"/>
          <w:szCs w:val="24"/>
        </w:rPr>
        <w:t>e</w:t>
      </w:r>
      <w:r w:rsidRPr="00C038BB">
        <w:rPr>
          <w:rFonts w:ascii="Times New Roman" w:hAnsi="Times New Roman" w:cs="Times New Roman"/>
          <w:sz w:val="24"/>
          <w:szCs w:val="24"/>
        </w:rPr>
        <w:t xml:space="preserve"> tugiteenus</w:t>
      </w:r>
      <w:r w:rsidR="00CA5024">
        <w:rPr>
          <w:rFonts w:ascii="Times New Roman" w:hAnsi="Times New Roman" w:cs="Times New Roman"/>
          <w:sz w:val="24"/>
          <w:szCs w:val="24"/>
        </w:rPr>
        <w:t>t</w:t>
      </w:r>
      <w:r w:rsidRPr="00C038BB">
        <w:rPr>
          <w:rFonts w:ascii="Times New Roman" w:hAnsi="Times New Roman" w:cs="Times New Roman"/>
          <w:sz w:val="24"/>
          <w:szCs w:val="24"/>
        </w:rPr>
        <w:t xml:space="preserve">e osutaja </w:t>
      </w:r>
      <w:r w:rsidR="00364C71">
        <w:rPr>
          <w:rFonts w:ascii="Times New Roman" w:hAnsi="Times New Roman" w:cs="Times New Roman"/>
          <w:sz w:val="24"/>
          <w:szCs w:val="24"/>
        </w:rPr>
        <w:t xml:space="preserve">on </w:t>
      </w:r>
      <w:r w:rsidRPr="00C038BB">
        <w:rPr>
          <w:rFonts w:ascii="Times New Roman" w:hAnsi="Times New Roman" w:cs="Times New Roman"/>
          <w:sz w:val="24"/>
          <w:szCs w:val="24"/>
        </w:rPr>
        <w:t>kohust</w:t>
      </w:r>
      <w:r w:rsidR="00364C71">
        <w:rPr>
          <w:rFonts w:ascii="Times New Roman" w:hAnsi="Times New Roman" w:cs="Times New Roman"/>
          <w:sz w:val="24"/>
          <w:szCs w:val="24"/>
        </w:rPr>
        <w:t>atud</w:t>
      </w:r>
      <w:r w:rsidRPr="00C038BB">
        <w:rPr>
          <w:rFonts w:ascii="Times New Roman" w:hAnsi="Times New Roman" w:cs="Times New Roman"/>
          <w:sz w:val="24"/>
          <w:szCs w:val="24"/>
        </w:rPr>
        <w:t xml:space="preserve">: </w:t>
      </w:r>
    </w:p>
    <w:p w14:paraId="16970E8D" w14:textId="21FFC4C9" w:rsidR="00A75E10" w:rsidRPr="00C038BB" w:rsidRDefault="008D0CF9" w:rsidP="006316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631661">
        <w:rPr>
          <w:rFonts w:ascii="Times New Roman" w:hAnsi="Times New Roman" w:cs="Times New Roman"/>
          <w:sz w:val="24"/>
          <w:szCs w:val="24"/>
        </w:rPr>
        <w:t xml:space="preserve">) </w:t>
      </w:r>
      <w:r w:rsidR="00A75E10" w:rsidRPr="00C038BB">
        <w:rPr>
          <w:rFonts w:ascii="Times New Roman" w:hAnsi="Times New Roman" w:cs="Times New Roman"/>
          <w:sz w:val="24"/>
          <w:szCs w:val="24"/>
        </w:rPr>
        <w:t>taga</w:t>
      </w:r>
      <w:r w:rsidR="00364C71">
        <w:rPr>
          <w:rFonts w:ascii="Times New Roman" w:hAnsi="Times New Roman" w:cs="Times New Roman"/>
          <w:sz w:val="24"/>
          <w:szCs w:val="24"/>
        </w:rPr>
        <w:t>ma</w:t>
      </w:r>
      <w:r w:rsidR="00A75E10" w:rsidRPr="00C038BB">
        <w:rPr>
          <w:rFonts w:ascii="Times New Roman" w:hAnsi="Times New Roman" w:cs="Times New Roman"/>
          <w:sz w:val="24"/>
          <w:szCs w:val="24"/>
        </w:rPr>
        <w:t xml:space="preserve"> perepõhise asendushoolduse tugiteenus</w:t>
      </w:r>
      <w:r w:rsidR="00CA5024">
        <w:rPr>
          <w:rFonts w:ascii="Times New Roman" w:hAnsi="Times New Roman" w:cs="Times New Roman"/>
          <w:sz w:val="24"/>
          <w:szCs w:val="24"/>
        </w:rPr>
        <w:t>t</w:t>
      </w:r>
      <w:r w:rsidR="00A75E10" w:rsidRPr="00C038BB">
        <w:rPr>
          <w:rFonts w:ascii="Times New Roman" w:hAnsi="Times New Roman" w:cs="Times New Roman"/>
          <w:sz w:val="24"/>
          <w:szCs w:val="24"/>
        </w:rPr>
        <w:t xml:space="preserve">e osutamise vastavalt </w:t>
      </w:r>
      <w:r w:rsidR="00364C71">
        <w:rPr>
          <w:rFonts w:ascii="Times New Roman" w:hAnsi="Times New Roman" w:cs="Times New Roman"/>
          <w:sz w:val="24"/>
          <w:szCs w:val="24"/>
        </w:rPr>
        <w:t xml:space="preserve">käesolevas </w:t>
      </w:r>
      <w:r w:rsidR="007E5D50">
        <w:rPr>
          <w:rFonts w:ascii="Times New Roman" w:hAnsi="Times New Roman" w:cs="Times New Roman"/>
          <w:sz w:val="24"/>
          <w:szCs w:val="24"/>
        </w:rPr>
        <w:t>jaos</w:t>
      </w:r>
      <w:r w:rsidR="00A75E10" w:rsidRPr="00C038BB">
        <w:rPr>
          <w:rFonts w:ascii="Times New Roman" w:hAnsi="Times New Roman" w:cs="Times New Roman"/>
          <w:sz w:val="24"/>
          <w:szCs w:val="24"/>
        </w:rPr>
        <w:t xml:space="preserve"> sätestatud nõuetele;  </w:t>
      </w:r>
    </w:p>
    <w:p w14:paraId="3C15FF61" w14:textId="6825C571" w:rsidR="00A75E10" w:rsidRPr="00C038BB" w:rsidRDefault="00631661" w:rsidP="006316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A75E10" w:rsidRPr="00C038BB">
        <w:rPr>
          <w:rFonts w:ascii="Times New Roman" w:hAnsi="Times New Roman" w:cs="Times New Roman"/>
          <w:sz w:val="24"/>
          <w:szCs w:val="24"/>
        </w:rPr>
        <w:t>taga</w:t>
      </w:r>
      <w:r w:rsidR="00364C71">
        <w:rPr>
          <w:rFonts w:ascii="Times New Roman" w:hAnsi="Times New Roman" w:cs="Times New Roman"/>
          <w:sz w:val="24"/>
          <w:szCs w:val="24"/>
        </w:rPr>
        <w:t>ma</w:t>
      </w:r>
      <w:r w:rsidR="00A75E10" w:rsidRPr="00C038BB">
        <w:rPr>
          <w:rFonts w:ascii="Times New Roman" w:hAnsi="Times New Roman" w:cs="Times New Roman"/>
          <w:sz w:val="24"/>
          <w:szCs w:val="24"/>
        </w:rPr>
        <w:t xml:space="preserve"> perepõhise asendushoolduse tugiteenuseid vahetult osutavate isikute vastavus</w:t>
      </w:r>
      <w:r w:rsidR="00413CAD">
        <w:rPr>
          <w:rFonts w:ascii="Times New Roman" w:hAnsi="Times New Roman" w:cs="Times New Roman"/>
          <w:sz w:val="24"/>
          <w:szCs w:val="24"/>
        </w:rPr>
        <w:t>e</w:t>
      </w:r>
      <w:r w:rsidR="00A75E10" w:rsidRPr="00C038BB">
        <w:rPr>
          <w:rFonts w:ascii="Times New Roman" w:hAnsi="Times New Roman" w:cs="Times New Roman"/>
          <w:sz w:val="24"/>
          <w:szCs w:val="24"/>
        </w:rPr>
        <w:t xml:space="preserve"> käesoleva seaduse §</w:t>
      </w:r>
      <w:r w:rsidR="00860451">
        <w:rPr>
          <w:rFonts w:ascii="Times New Roman" w:hAnsi="Times New Roman" w:cs="Times New Roman"/>
          <w:sz w:val="24"/>
          <w:szCs w:val="24"/>
        </w:rPr>
        <w:t>-s 140</w:t>
      </w:r>
      <w:r w:rsidR="00860451" w:rsidRPr="00860451">
        <w:rPr>
          <w:rFonts w:ascii="Times New Roman" w:hAnsi="Times New Roman" w:cs="Times New Roman"/>
          <w:sz w:val="24"/>
          <w:szCs w:val="24"/>
          <w:vertAlign w:val="superscript"/>
        </w:rPr>
        <w:t>4</w:t>
      </w:r>
      <w:r w:rsidR="00C74299" w:rsidRPr="00C038BB">
        <w:rPr>
          <w:rFonts w:ascii="Times New Roman" w:hAnsi="Times New Roman" w:cs="Times New Roman"/>
          <w:sz w:val="24"/>
          <w:szCs w:val="24"/>
        </w:rPr>
        <w:t xml:space="preserve"> </w:t>
      </w:r>
      <w:r w:rsidR="00860451">
        <w:rPr>
          <w:rFonts w:ascii="Times New Roman" w:hAnsi="Times New Roman" w:cs="Times New Roman"/>
          <w:sz w:val="24"/>
          <w:szCs w:val="24"/>
        </w:rPr>
        <w:t>sätesta</w:t>
      </w:r>
      <w:r w:rsidR="00A75E10" w:rsidRPr="00C038BB">
        <w:rPr>
          <w:rFonts w:ascii="Times New Roman" w:hAnsi="Times New Roman" w:cs="Times New Roman"/>
          <w:sz w:val="24"/>
          <w:szCs w:val="24"/>
        </w:rPr>
        <w:t>tud nõuetele</w:t>
      </w:r>
      <w:r w:rsidR="00C74299" w:rsidRPr="00C038BB">
        <w:rPr>
          <w:rFonts w:ascii="Times New Roman" w:hAnsi="Times New Roman" w:cs="Times New Roman"/>
          <w:sz w:val="24"/>
          <w:szCs w:val="24"/>
        </w:rPr>
        <w:t>;</w:t>
      </w:r>
    </w:p>
    <w:p w14:paraId="5A13F941" w14:textId="171FAE4D" w:rsidR="0019420B" w:rsidRPr="00C038BB" w:rsidRDefault="00631661" w:rsidP="006316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A75E10" w:rsidRPr="00C038BB">
        <w:rPr>
          <w:rFonts w:ascii="Times New Roman" w:hAnsi="Times New Roman" w:cs="Times New Roman"/>
          <w:sz w:val="24"/>
          <w:szCs w:val="24"/>
        </w:rPr>
        <w:t>aita</w:t>
      </w:r>
      <w:r w:rsidR="00860451">
        <w:rPr>
          <w:rFonts w:ascii="Times New Roman" w:hAnsi="Times New Roman" w:cs="Times New Roman"/>
          <w:sz w:val="24"/>
          <w:szCs w:val="24"/>
        </w:rPr>
        <w:t>ma</w:t>
      </w:r>
      <w:r w:rsidR="00A75E10" w:rsidRPr="00C038BB">
        <w:rPr>
          <w:rFonts w:ascii="Times New Roman" w:hAnsi="Times New Roman" w:cs="Times New Roman"/>
          <w:sz w:val="24"/>
          <w:szCs w:val="24"/>
        </w:rPr>
        <w:t xml:space="preserve"> kaasa uute hooldusperede leidmisele, tehes koostööd Sotsiaalkindlustusameti ja kohalik</w:t>
      </w:r>
      <w:r w:rsidR="00C7106C">
        <w:rPr>
          <w:rFonts w:ascii="Times New Roman" w:hAnsi="Times New Roman" w:cs="Times New Roman"/>
          <w:sz w:val="24"/>
          <w:szCs w:val="24"/>
        </w:rPr>
        <w:t>u</w:t>
      </w:r>
      <w:r w:rsidR="00A75E10" w:rsidRPr="00C038BB">
        <w:rPr>
          <w:rFonts w:ascii="Times New Roman" w:hAnsi="Times New Roman" w:cs="Times New Roman"/>
          <w:sz w:val="24"/>
          <w:szCs w:val="24"/>
        </w:rPr>
        <w:t xml:space="preserve"> omavalitsus</w:t>
      </w:r>
      <w:r w:rsidR="00C7106C">
        <w:rPr>
          <w:rFonts w:ascii="Times New Roman" w:hAnsi="Times New Roman" w:cs="Times New Roman"/>
          <w:sz w:val="24"/>
          <w:szCs w:val="24"/>
        </w:rPr>
        <w:t xml:space="preserve">e </w:t>
      </w:r>
      <w:r w:rsidR="00A75E10" w:rsidRPr="00C038BB">
        <w:rPr>
          <w:rFonts w:ascii="Times New Roman" w:hAnsi="Times New Roman" w:cs="Times New Roman"/>
          <w:sz w:val="24"/>
          <w:szCs w:val="24"/>
        </w:rPr>
        <w:t xml:space="preserve">üksuste </w:t>
      </w:r>
      <w:r w:rsidR="00CB73CF">
        <w:rPr>
          <w:rFonts w:ascii="Times New Roman" w:hAnsi="Times New Roman" w:cs="Times New Roman"/>
          <w:sz w:val="24"/>
          <w:szCs w:val="24"/>
        </w:rPr>
        <w:t>ning</w:t>
      </w:r>
      <w:r w:rsidR="00A75E10" w:rsidRPr="00C038BB">
        <w:rPr>
          <w:rFonts w:ascii="Times New Roman" w:hAnsi="Times New Roman" w:cs="Times New Roman"/>
          <w:sz w:val="24"/>
          <w:szCs w:val="24"/>
        </w:rPr>
        <w:t xml:space="preserve"> teiste asutuste ja isikutega</w:t>
      </w:r>
      <w:r w:rsidR="0019420B" w:rsidRPr="00C038BB">
        <w:rPr>
          <w:rFonts w:ascii="Times New Roman" w:hAnsi="Times New Roman" w:cs="Times New Roman"/>
          <w:sz w:val="24"/>
          <w:szCs w:val="24"/>
        </w:rPr>
        <w:t>;</w:t>
      </w:r>
    </w:p>
    <w:p w14:paraId="32F30302" w14:textId="4ED66964" w:rsidR="00A75E10" w:rsidRPr="00C038BB" w:rsidRDefault="00631661" w:rsidP="006316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00860451">
        <w:rPr>
          <w:rFonts w:ascii="Times New Roman" w:hAnsi="Times New Roman" w:cs="Times New Roman"/>
          <w:sz w:val="24"/>
          <w:szCs w:val="24"/>
        </w:rPr>
        <w:t xml:space="preserve">tegema </w:t>
      </w:r>
      <w:r w:rsidR="0019420B" w:rsidRPr="00C038BB">
        <w:rPr>
          <w:rFonts w:ascii="Times New Roman" w:hAnsi="Times New Roman" w:cs="Times New Roman"/>
          <w:sz w:val="24"/>
          <w:szCs w:val="24"/>
        </w:rPr>
        <w:t>te</w:t>
      </w:r>
      <w:r w:rsidR="00B97233" w:rsidRPr="00C038BB">
        <w:rPr>
          <w:rFonts w:ascii="Times New Roman" w:hAnsi="Times New Roman" w:cs="Times New Roman"/>
          <w:sz w:val="24"/>
          <w:szCs w:val="24"/>
        </w:rPr>
        <w:t xml:space="preserve">enuse osutamisel koostööd </w:t>
      </w:r>
      <w:r w:rsidR="00C567B2" w:rsidRPr="00C038BB">
        <w:rPr>
          <w:rFonts w:ascii="Times New Roman" w:hAnsi="Times New Roman" w:cs="Times New Roman"/>
          <w:sz w:val="24"/>
          <w:szCs w:val="24"/>
        </w:rPr>
        <w:t>lapse</w:t>
      </w:r>
      <w:r w:rsidR="00C6533E" w:rsidRPr="00C038BB">
        <w:rPr>
          <w:rFonts w:ascii="Times New Roman" w:hAnsi="Times New Roman" w:cs="Times New Roman"/>
          <w:sz w:val="24"/>
          <w:szCs w:val="24"/>
        </w:rPr>
        <w:t xml:space="preserve"> ja pere elukohajärgse kohaliku omavalitsuse üksusega ning </w:t>
      </w:r>
      <w:r w:rsidR="00CA5024" w:rsidRPr="00CA5024">
        <w:rPr>
          <w:rFonts w:ascii="Times New Roman" w:hAnsi="Times New Roman" w:cs="Times New Roman"/>
          <w:sz w:val="24"/>
          <w:szCs w:val="24"/>
        </w:rPr>
        <w:t>teiste asutuste ja isikutega</w:t>
      </w:r>
      <w:r w:rsidR="00CA5024">
        <w:rPr>
          <w:rFonts w:ascii="Times New Roman" w:hAnsi="Times New Roman" w:cs="Times New Roman"/>
          <w:sz w:val="24"/>
          <w:szCs w:val="24"/>
        </w:rPr>
        <w:t>,</w:t>
      </w:r>
      <w:r w:rsidR="00CA5024" w:rsidRPr="00CA5024">
        <w:rPr>
          <w:rFonts w:ascii="Times New Roman" w:hAnsi="Times New Roman" w:cs="Times New Roman"/>
          <w:sz w:val="24"/>
          <w:szCs w:val="24"/>
        </w:rPr>
        <w:t xml:space="preserve"> </w:t>
      </w:r>
      <w:r w:rsidR="00AD19A9" w:rsidRPr="00CA5024">
        <w:rPr>
          <w:rFonts w:ascii="Times New Roman" w:hAnsi="Times New Roman" w:cs="Times New Roman"/>
          <w:sz w:val="24"/>
          <w:szCs w:val="24"/>
        </w:rPr>
        <w:t>kui see on pere toetamiseks</w:t>
      </w:r>
      <w:r w:rsidR="00CA5024">
        <w:rPr>
          <w:rFonts w:ascii="Times New Roman" w:hAnsi="Times New Roman" w:cs="Times New Roman"/>
          <w:sz w:val="24"/>
          <w:szCs w:val="24"/>
        </w:rPr>
        <w:t xml:space="preserve"> </w:t>
      </w:r>
      <w:r w:rsidR="00CA5024" w:rsidRPr="00CA5024">
        <w:rPr>
          <w:rFonts w:ascii="Times New Roman" w:hAnsi="Times New Roman" w:cs="Times New Roman"/>
          <w:sz w:val="24"/>
          <w:szCs w:val="24"/>
        </w:rPr>
        <w:t>vajalik</w:t>
      </w:r>
      <w:r w:rsidR="00CA5024">
        <w:rPr>
          <w:rFonts w:ascii="Times New Roman" w:hAnsi="Times New Roman" w:cs="Times New Roman"/>
          <w:sz w:val="24"/>
          <w:szCs w:val="24"/>
        </w:rPr>
        <w:t>.</w:t>
      </w:r>
      <w:r w:rsidR="00181700" w:rsidRPr="00C038BB">
        <w:rPr>
          <w:rFonts w:ascii="Times New Roman" w:hAnsi="Times New Roman" w:cs="Times New Roman"/>
          <w:sz w:val="24"/>
          <w:szCs w:val="24"/>
        </w:rPr>
        <w:t>“</w:t>
      </w:r>
      <w:r w:rsidR="00CC1D3C">
        <w:rPr>
          <w:rFonts w:ascii="Times New Roman" w:hAnsi="Times New Roman" w:cs="Times New Roman"/>
          <w:sz w:val="24"/>
          <w:szCs w:val="24"/>
        </w:rPr>
        <w:t>;</w:t>
      </w:r>
    </w:p>
    <w:p w14:paraId="735D6119" w14:textId="77777777" w:rsidR="002D7DE6" w:rsidRDefault="002D7DE6" w:rsidP="00903F63">
      <w:pPr>
        <w:spacing w:after="0" w:line="240" w:lineRule="auto"/>
        <w:jc w:val="both"/>
        <w:rPr>
          <w:rFonts w:ascii="Times New Roman" w:hAnsi="Times New Roman" w:cs="Times New Roman"/>
          <w:b/>
          <w:bCs/>
          <w:sz w:val="24"/>
          <w:szCs w:val="24"/>
        </w:rPr>
      </w:pPr>
    </w:p>
    <w:p w14:paraId="0DC06159" w14:textId="7AD31092" w:rsidR="00060C52" w:rsidRDefault="00060C52" w:rsidP="00F26D3E">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4</w:t>
      </w:r>
      <w:r w:rsidR="0095738A" w:rsidRPr="00A60E53">
        <w:rPr>
          <w:rFonts w:ascii="Times New Roman" w:hAnsi="Times New Roman" w:cs="Times New Roman"/>
          <w:b/>
          <w:bCs/>
          <w:sz w:val="24"/>
          <w:szCs w:val="24"/>
        </w:rPr>
        <w:t>)</w:t>
      </w:r>
      <w:r w:rsidR="0095738A" w:rsidRPr="00A60E53">
        <w:rPr>
          <w:rFonts w:ascii="Times New Roman" w:hAnsi="Times New Roman" w:cs="Times New Roman"/>
          <w:sz w:val="24"/>
          <w:szCs w:val="24"/>
        </w:rPr>
        <w:t xml:space="preserve"> </w:t>
      </w:r>
      <w:r w:rsidR="00F26D3E" w:rsidRPr="00A60E53">
        <w:rPr>
          <w:rFonts w:ascii="Times New Roman" w:hAnsi="Times New Roman" w:cs="Times New Roman"/>
          <w:sz w:val="24"/>
          <w:szCs w:val="24"/>
        </w:rPr>
        <w:t xml:space="preserve">paragrahvi </w:t>
      </w:r>
      <w:commentRangeStart w:id="44"/>
      <w:r w:rsidR="00F26D3E" w:rsidRPr="00A60E53">
        <w:rPr>
          <w:rFonts w:ascii="Times New Roman" w:hAnsi="Times New Roman" w:cs="Times New Roman"/>
          <w:sz w:val="24"/>
          <w:szCs w:val="24"/>
        </w:rPr>
        <w:t>130</w:t>
      </w:r>
      <w:r w:rsidR="00F26D3E" w:rsidRPr="00A60E53">
        <w:rPr>
          <w:rFonts w:ascii="Times New Roman" w:hAnsi="Times New Roman" w:cs="Times New Roman"/>
          <w:sz w:val="24"/>
          <w:szCs w:val="24"/>
          <w:vertAlign w:val="superscript"/>
        </w:rPr>
        <w:t>2</w:t>
      </w:r>
      <w:r w:rsidR="00F26D3E" w:rsidRPr="00A60E53">
        <w:rPr>
          <w:rFonts w:ascii="Times New Roman" w:hAnsi="Times New Roman" w:cs="Times New Roman"/>
          <w:sz w:val="24"/>
          <w:szCs w:val="24"/>
        </w:rPr>
        <w:t xml:space="preserve"> </w:t>
      </w:r>
      <w:r w:rsidR="00B0174E">
        <w:rPr>
          <w:rFonts w:ascii="Times New Roman" w:hAnsi="Times New Roman" w:cs="Times New Roman"/>
          <w:sz w:val="24"/>
          <w:szCs w:val="24"/>
        </w:rPr>
        <w:t xml:space="preserve">lõike </w:t>
      </w:r>
      <w:r w:rsidR="00F26D3E" w:rsidRPr="00A60E53">
        <w:rPr>
          <w:rFonts w:ascii="Times New Roman" w:hAnsi="Times New Roman" w:cs="Times New Roman"/>
          <w:sz w:val="24"/>
          <w:szCs w:val="24"/>
        </w:rPr>
        <w:t xml:space="preserve">3 punkt 7 </w:t>
      </w:r>
      <w:commentRangeEnd w:id="44"/>
      <w:r w:rsidR="00840E1A">
        <w:rPr>
          <w:rStyle w:val="Kommentaariviide"/>
        </w:rPr>
        <w:commentReference w:id="44"/>
      </w:r>
      <w:r w:rsidR="00F26D3E" w:rsidRPr="00A60E53">
        <w:rPr>
          <w:rFonts w:ascii="Times New Roman" w:hAnsi="Times New Roman" w:cs="Times New Roman"/>
          <w:sz w:val="24"/>
          <w:szCs w:val="24"/>
        </w:rPr>
        <w:t>tunnistatakse kehtetuks;</w:t>
      </w:r>
    </w:p>
    <w:p w14:paraId="6A65C658" w14:textId="77777777" w:rsidR="00060C52" w:rsidRPr="00060C52" w:rsidRDefault="00060C52" w:rsidP="00F26D3E">
      <w:pPr>
        <w:spacing w:after="0" w:line="240" w:lineRule="auto"/>
        <w:jc w:val="both"/>
        <w:rPr>
          <w:rFonts w:ascii="Times New Roman" w:hAnsi="Times New Roman" w:cs="Times New Roman"/>
          <w:sz w:val="24"/>
          <w:szCs w:val="24"/>
        </w:rPr>
      </w:pPr>
    </w:p>
    <w:p w14:paraId="30AD10FC" w14:textId="2F210DA6" w:rsidR="00060C52" w:rsidRPr="00060C52" w:rsidRDefault="00060C52" w:rsidP="00060C52">
      <w:pPr>
        <w:spacing w:after="0" w:line="240" w:lineRule="auto"/>
        <w:jc w:val="both"/>
        <w:rPr>
          <w:rFonts w:ascii="Times New Roman" w:hAnsi="Times New Roman" w:cs="Times New Roman"/>
          <w:sz w:val="24"/>
          <w:szCs w:val="24"/>
        </w:rPr>
      </w:pPr>
      <w:r w:rsidRPr="00060C52">
        <w:rPr>
          <w:rFonts w:ascii="Times New Roman" w:hAnsi="Times New Roman" w:cs="Times New Roman"/>
          <w:b/>
          <w:bCs/>
          <w:sz w:val="24"/>
          <w:szCs w:val="24"/>
        </w:rPr>
        <w:t>5)</w:t>
      </w:r>
      <w:r w:rsidRPr="00060C52">
        <w:rPr>
          <w:rFonts w:ascii="Times New Roman" w:hAnsi="Times New Roman" w:cs="Times New Roman"/>
          <w:sz w:val="24"/>
          <w:szCs w:val="24"/>
        </w:rPr>
        <w:t xml:space="preserve"> paragrahvi </w:t>
      </w:r>
      <w:commentRangeStart w:id="45"/>
      <w:r w:rsidRPr="00060C52">
        <w:rPr>
          <w:rFonts w:ascii="Times New Roman" w:hAnsi="Times New Roman" w:cs="Times New Roman"/>
          <w:sz w:val="24"/>
          <w:szCs w:val="24"/>
        </w:rPr>
        <w:t xml:space="preserve">134 lõike 4 punkt 2 </w:t>
      </w:r>
      <w:commentRangeEnd w:id="45"/>
      <w:r w:rsidR="00840E1A">
        <w:rPr>
          <w:rStyle w:val="Kommentaariviide"/>
        </w:rPr>
        <w:commentReference w:id="45"/>
      </w:r>
      <w:r w:rsidRPr="00060C52">
        <w:rPr>
          <w:rFonts w:ascii="Times New Roman" w:hAnsi="Times New Roman" w:cs="Times New Roman"/>
          <w:sz w:val="24"/>
          <w:szCs w:val="24"/>
        </w:rPr>
        <w:t>muudetakse ja sõnastatakse järgmiselt:</w:t>
      </w:r>
    </w:p>
    <w:p w14:paraId="7A714EBD" w14:textId="77777777" w:rsidR="00060C52" w:rsidRPr="00060C52" w:rsidRDefault="00060C52" w:rsidP="00060C52">
      <w:pPr>
        <w:spacing w:after="0" w:line="240" w:lineRule="auto"/>
        <w:jc w:val="both"/>
        <w:rPr>
          <w:rFonts w:ascii="Times New Roman" w:hAnsi="Times New Roman" w:cs="Times New Roman"/>
          <w:sz w:val="24"/>
          <w:szCs w:val="24"/>
        </w:rPr>
      </w:pPr>
    </w:p>
    <w:p w14:paraId="67E69587" w14:textId="48E08D37" w:rsidR="00060C52" w:rsidRPr="00060C52" w:rsidRDefault="00060C52" w:rsidP="00060C52">
      <w:pPr>
        <w:spacing w:after="0" w:line="240" w:lineRule="auto"/>
        <w:jc w:val="both"/>
        <w:rPr>
          <w:rFonts w:ascii="Times New Roman" w:hAnsi="Times New Roman" w:cs="Times New Roman"/>
          <w:sz w:val="24"/>
          <w:szCs w:val="24"/>
        </w:rPr>
      </w:pPr>
      <w:r w:rsidRPr="00060C52">
        <w:rPr>
          <w:rFonts w:ascii="Times New Roman" w:hAnsi="Times New Roman" w:cs="Times New Roman"/>
          <w:sz w:val="24"/>
          <w:szCs w:val="24"/>
        </w:rPr>
        <w:t>„2) toetuse taotleja või toetust taotleva perekonna liige on töövõimeline tööealine isik, kes ei tööta ega ole Eesti Töötukassas töötuna arvele võetud;“</w:t>
      </w:r>
      <w:r>
        <w:rPr>
          <w:rFonts w:ascii="Times New Roman" w:hAnsi="Times New Roman" w:cs="Times New Roman"/>
          <w:sz w:val="24"/>
          <w:szCs w:val="24"/>
        </w:rPr>
        <w:t>;</w:t>
      </w:r>
    </w:p>
    <w:p w14:paraId="46DADF23" w14:textId="6264B3B0" w:rsidR="00F26D3E" w:rsidRDefault="00F26D3E" w:rsidP="00903F63">
      <w:pPr>
        <w:spacing w:after="0" w:line="240" w:lineRule="auto"/>
        <w:jc w:val="both"/>
        <w:rPr>
          <w:rFonts w:ascii="Times New Roman" w:hAnsi="Times New Roman" w:cs="Times New Roman"/>
          <w:sz w:val="24"/>
          <w:szCs w:val="24"/>
        </w:rPr>
      </w:pPr>
    </w:p>
    <w:p w14:paraId="712445AE" w14:textId="5556D9CE" w:rsidR="00CC1D3C" w:rsidRPr="00CC1D3C" w:rsidRDefault="0095738A" w:rsidP="00903F63">
      <w:pPr>
        <w:spacing w:after="0" w:line="240" w:lineRule="auto"/>
        <w:jc w:val="both"/>
        <w:rPr>
          <w:rFonts w:ascii="Times New Roman" w:hAnsi="Times New Roman" w:cs="Times New Roman"/>
          <w:sz w:val="24"/>
          <w:szCs w:val="24"/>
        </w:rPr>
      </w:pPr>
      <w:r w:rsidRPr="0095738A">
        <w:rPr>
          <w:rFonts w:ascii="Times New Roman" w:hAnsi="Times New Roman" w:cs="Times New Roman"/>
          <w:b/>
          <w:bCs/>
          <w:sz w:val="24"/>
          <w:szCs w:val="24"/>
        </w:rPr>
        <w:t>6</w:t>
      </w:r>
      <w:r w:rsidR="00F26D3E" w:rsidRPr="0095738A">
        <w:rPr>
          <w:rFonts w:ascii="Times New Roman" w:hAnsi="Times New Roman" w:cs="Times New Roman"/>
          <w:b/>
          <w:bCs/>
          <w:sz w:val="24"/>
          <w:szCs w:val="24"/>
        </w:rPr>
        <w:t>)</w:t>
      </w:r>
      <w:r w:rsidR="00F26D3E">
        <w:rPr>
          <w:rFonts w:ascii="Times New Roman" w:hAnsi="Times New Roman" w:cs="Times New Roman"/>
          <w:sz w:val="24"/>
          <w:szCs w:val="24"/>
        </w:rPr>
        <w:t xml:space="preserve"> </w:t>
      </w:r>
      <w:r w:rsidR="00CC1D3C" w:rsidRPr="00B00C7E">
        <w:rPr>
          <w:rFonts w:ascii="Times New Roman" w:hAnsi="Times New Roman" w:cs="Times New Roman"/>
          <w:sz w:val="24"/>
          <w:szCs w:val="24"/>
        </w:rPr>
        <w:t>paragrahvi 142</w:t>
      </w:r>
      <w:r w:rsidR="00CC1D3C" w:rsidRPr="00B00C7E">
        <w:rPr>
          <w:rFonts w:ascii="Times New Roman" w:hAnsi="Times New Roman" w:cs="Times New Roman"/>
          <w:sz w:val="24"/>
          <w:szCs w:val="24"/>
          <w:vertAlign w:val="superscript"/>
        </w:rPr>
        <w:t xml:space="preserve">1 </w:t>
      </w:r>
      <w:r w:rsidR="00CC1D3C" w:rsidRPr="00B00C7E">
        <w:rPr>
          <w:rFonts w:ascii="Times New Roman" w:hAnsi="Times New Roman" w:cs="Times New Roman"/>
          <w:sz w:val="24"/>
          <w:szCs w:val="24"/>
        </w:rPr>
        <w:t xml:space="preserve">lõike 1 punkti 2 täiendatakse pärast </w:t>
      </w:r>
      <w:r w:rsidR="001A7ECE">
        <w:rPr>
          <w:rFonts w:ascii="Times New Roman" w:hAnsi="Times New Roman" w:cs="Times New Roman"/>
          <w:sz w:val="24"/>
          <w:szCs w:val="24"/>
        </w:rPr>
        <w:t>sõnu</w:t>
      </w:r>
      <w:r w:rsidR="00CC1D3C" w:rsidRPr="00B00C7E">
        <w:rPr>
          <w:rFonts w:ascii="Times New Roman" w:hAnsi="Times New Roman" w:cs="Times New Roman"/>
          <w:sz w:val="24"/>
          <w:szCs w:val="24"/>
        </w:rPr>
        <w:t xml:space="preserve"> „</w:t>
      </w:r>
      <w:r w:rsidR="00CC1D3C" w:rsidRPr="001D3AE0">
        <w:rPr>
          <w:rFonts w:ascii="Times New Roman" w:hAnsi="Times New Roman" w:cs="Times New Roman"/>
          <w:color w:val="202020"/>
          <w:sz w:val="24"/>
          <w:szCs w:val="24"/>
        </w:rPr>
        <w:t xml:space="preserve">sotsiaalhoolekande seaduses“ </w:t>
      </w:r>
      <w:r w:rsidR="001A7ECE">
        <w:rPr>
          <w:rFonts w:ascii="Times New Roman" w:hAnsi="Times New Roman" w:cs="Times New Roman"/>
          <w:color w:val="202020"/>
          <w:sz w:val="24"/>
          <w:szCs w:val="24"/>
        </w:rPr>
        <w:t>sõnade</w:t>
      </w:r>
      <w:r w:rsidR="00CC1D3C" w:rsidRPr="001D3AE0">
        <w:rPr>
          <w:rFonts w:ascii="Times New Roman" w:hAnsi="Times New Roman" w:cs="Times New Roman"/>
          <w:color w:val="202020"/>
          <w:sz w:val="24"/>
          <w:szCs w:val="24"/>
        </w:rPr>
        <w:t>ga „ja lastekaitseseaduses“;</w:t>
      </w:r>
    </w:p>
    <w:p w14:paraId="077DDB6B" w14:textId="77777777" w:rsidR="002D7DE6" w:rsidRDefault="002D7DE6" w:rsidP="00903F63">
      <w:pPr>
        <w:spacing w:after="0" w:line="240" w:lineRule="auto"/>
        <w:jc w:val="both"/>
        <w:rPr>
          <w:rFonts w:ascii="Times New Roman" w:hAnsi="Times New Roman" w:cs="Times New Roman"/>
          <w:b/>
          <w:bCs/>
          <w:sz w:val="24"/>
          <w:szCs w:val="24"/>
        </w:rPr>
      </w:pPr>
    </w:p>
    <w:p w14:paraId="0002EDAF" w14:textId="2154670F" w:rsidR="00A75E10" w:rsidRPr="001715F0" w:rsidRDefault="0095738A" w:rsidP="00903F63">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7</w:t>
      </w:r>
      <w:r w:rsidR="002573CE" w:rsidRPr="001715F0">
        <w:rPr>
          <w:rFonts w:ascii="Times New Roman" w:hAnsi="Times New Roman" w:cs="Times New Roman"/>
          <w:b/>
          <w:bCs/>
          <w:sz w:val="24"/>
          <w:szCs w:val="24"/>
        </w:rPr>
        <w:t>)</w:t>
      </w:r>
      <w:r w:rsidR="002573CE" w:rsidRPr="00C038BB">
        <w:rPr>
          <w:rFonts w:ascii="Times New Roman" w:hAnsi="Times New Roman" w:cs="Times New Roman"/>
          <w:sz w:val="24"/>
          <w:szCs w:val="24"/>
        </w:rPr>
        <w:t xml:space="preserve"> </w:t>
      </w:r>
      <w:r w:rsidR="0085220F" w:rsidRPr="001715F0">
        <w:rPr>
          <w:rFonts w:ascii="Times New Roman" w:hAnsi="Times New Roman" w:cs="Times New Roman"/>
          <w:sz w:val="24"/>
          <w:szCs w:val="24"/>
        </w:rPr>
        <w:t xml:space="preserve">paragrahvi </w:t>
      </w:r>
      <w:r w:rsidR="002573CE" w:rsidRPr="001715F0">
        <w:rPr>
          <w:rFonts w:ascii="Times New Roman" w:hAnsi="Times New Roman" w:cs="Times New Roman"/>
          <w:sz w:val="24"/>
          <w:szCs w:val="24"/>
        </w:rPr>
        <w:t>144</w:t>
      </w:r>
      <w:r w:rsidR="00794708" w:rsidRPr="001715F0">
        <w:rPr>
          <w:rFonts w:ascii="Times New Roman" w:hAnsi="Times New Roman" w:cs="Times New Roman"/>
          <w:sz w:val="24"/>
          <w:szCs w:val="24"/>
        </w:rPr>
        <w:t xml:space="preserve"> täiendatakse lõikega 5</w:t>
      </w:r>
      <w:r w:rsidR="00794708" w:rsidRPr="001715F0">
        <w:rPr>
          <w:rFonts w:ascii="Times New Roman" w:hAnsi="Times New Roman" w:cs="Times New Roman"/>
          <w:sz w:val="24"/>
          <w:szCs w:val="24"/>
          <w:vertAlign w:val="superscript"/>
        </w:rPr>
        <w:t>3</w:t>
      </w:r>
      <w:r w:rsidR="00AC55A4" w:rsidRPr="001715F0">
        <w:rPr>
          <w:rFonts w:ascii="Times New Roman" w:hAnsi="Times New Roman" w:cs="Times New Roman"/>
          <w:sz w:val="24"/>
          <w:szCs w:val="24"/>
          <w:vertAlign w:val="superscript"/>
        </w:rPr>
        <w:t xml:space="preserve"> </w:t>
      </w:r>
      <w:r w:rsidR="00AC55A4" w:rsidRPr="001715F0">
        <w:rPr>
          <w:rFonts w:ascii="Times New Roman" w:hAnsi="Times New Roman" w:cs="Times New Roman"/>
          <w:sz w:val="24"/>
          <w:szCs w:val="24"/>
        </w:rPr>
        <w:t>järgmises sõnastuses</w:t>
      </w:r>
      <w:r w:rsidR="00E13EC2" w:rsidRPr="001715F0">
        <w:rPr>
          <w:rFonts w:ascii="Times New Roman" w:hAnsi="Times New Roman" w:cs="Times New Roman"/>
          <w:sz w:val="24"/>
          <w:szCs w:val="24"/>
        </w:rPr>
        <w:t>:</w:t>
      </w:r>
    </w:p>
    <w:p w14:paraId="2079522F" w14:textId="77777777" w:rsidR="00156F85" w:rsidRPr="001715F0" w:rsidRDefault="00156F85" w:rsidP="00903F63">
      <w:pPr>
        <w:spacing w:after="0" w:line="240" w:lineRule="auto"/>
        <w:jc w:val="both"/>
        <w:rPr>
          <w:rFonts w:ascii="Times New Roman" w:hAnsi="Times New Roman" w:cs="Times New Roman"/>
          <w:sz w:val="24"/>
          <w:szCs w:val="24"/>
        </w:rPr>
      </w:pPr>
    </w:p>
    <w:p w14:paraId="0D4551BB" w14:textId="2E5104F3" w:rsidR="00E13EC2" w:rsidRDefault="001715F0" w:rsidP="00903F6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13EC2" w:rsidRPr="00C038BB">
        <w:rPr>
          <w:rFonts w:ascii="Times New Roman" w:hAnsi="Times New Roman" w:cs="Times New Roman"/>
          <w:sz w:val="24"/>
          <w:szCs w:val="24"/>
        </w:rPr>
        <w:t>(5</w:t>
      </w:r>
      <w:r w:rsidR="00E13EC2" w:rsidRPr="00C038BB">
        <w:rPr>
          <w:rFonts w:ascii="Times New Roman" w:hAnsi="Times New Roman" w:cs="Times New Roman"/>
          <w:sz w:val="24"/>
          <w:szCs w:val="24"/>
          <w:vertAlign w:val="superscript"/>
        </w:rPr>
        <w:t>3</w:t>
      </w:r>
      <w:r w:rsidR="00E13EC2" w:rsidRPr="00C038BB">
        <w:rPr>
          <w:rFonts w:ascii="Times New Roman" w:hAnsi="Times New Roman" w:cs="Times New Roman"/>
          <w:sz w:val="24"/>
          <w:szCs w:val="24"/>
        </w:rPr>
        <w:t>) Perepõhise asendushoolduse tugiteenus</w:t>
      </w:r>
      <w:r w:rsidR="000117FE">
        <w:rPr>
          <w:rFonts w:ascii="Times New Roman" w:hAnsi="Times New Roman" w:cs="Times New Roman"/>
          <w:sz w:val="24"/>
          <w:szCs w:val="24"/>
        </w:rPr>
        <w:t>t</w:t>
      </w:r>
      <w:r w:rsidR="00E13EC2" w:rsidRPr="00C038BB">
        <w:rPr>
          <w:rFonts w:ascii="Times New Roman" w:hAnsi="Times New Roman" w:cs="Times New Roman"/>
          <w:sz w:val="24"/>
          <w:szCs w:val="24"/>
        </w:rPr>
        <w:t>e osutaja</w:t>
      </w:r>
      <w:r w:rsidR="00462C45" w:rsidRPr="00C038BB">
        <w:rPr>
          <w:rFonts w:ascii="Times New Roman" w:hAnsi="Times New Roman" w:cs="Times New Roman"/>
          <w:sz w:val="24"/>
          <w:szCs w:val="24"/>
        </w:rPr>
        <w:t xml:space="preserve"> </w:t>
      </w:r>
      <w:r w:rsidR="00E13EC2" w:rsidRPr="00C038BB">
        <w:rPr>
          <w:rFonts w:ascii="Times New Roman" w:hAnsi="Times New Roman" w:cs="Times New Roman"/>
          <w:sz w:val="24"/>
          <w:szCs w:val="24"/>
        </w:rPr>
        <w:t xml:space="preserve">kannab sotsiaalteenuste ja -toetuste andmeregistrisse hiljemalt teenuse osutamise kuule järgneva kuu kümnendaks kuupäevaks </w:t>
      </w:r>
      <w:r w:rsidR="00E3218F">
        <w:rPr>
          <w:rFonts w:ascii="Times New Roman" w:hAnsi="Times New Roman" w:cs="Times New Roman"/>
          <w:sz w:val="24"/>
          <w:szCs w:val="24"/>
        </w:rPr>
        <w:t>perepõhise asendushoolduse tugiteenust saanud isikut</w:t>
      </w:r>
      <w:r w:rsidR="00B55940">
        <w:rPr>
          <w:rFonts w:ascii="Times New Roman" w:hAnsi="Times New Roman" w:cs="Times New Roman"/>
          <w:sz w:val="24"/>
          <w:szCs w:val="24"/>
        </w:rPr>
        <w:t>e, teenuse osutamise ja rahastamise andmed.</w:t>
      </w:r>
      <w:r>
        <w:rPr>
          <w:rFonts w:ascii="Times New Roman" w:hAnsi="Times New Roman" w:cs="Times New Roman"/>
          <w:sz w:val="24"/>
          <w:szCs w:val="24"/>
        </w:rPr>
        <w:t>“</w:t>
      </w:r>
      <w:r w:rsidR="00CC1D3C">
        <w:rPr>
          <w:rFonts w:ascii="Times New Roman" w:hAnsi="Times New Roman" w:cs="Times New Roman"/>
          <w:sz w:val="24"/>
          <w:szCs w:val="24"/>
        </w:rPr>
        <w:t>;</w:t>
      </w:r>
    </w:p>
    <w:p w14:paraId="133FF6A0" w14:textId="77777777" w:rsidR="00491050" w:rsidRDefault="00491050" w:rsidP="00903F63">
      <w:pPr>
        <w:spacing w:after="0" w:line="240" w:lineRule="auto"/>
        <w:jc w:val="both"/>
        <w:rPr>
          <w:rFonts w:ascii="Times New Roman" w:hAnsi="Times New Roman" w:cs="Times New Roman"/>
          <w:sz w:val="24"/>
          <w:szCs w:val="24"/>
        </w:rPr>
      </w:pPr>
    </w:p>
    <w:p w14:paraId="15F3D41A" w14:textId="72D692EA" w:rsidR="00491050" w:rsidRDefault="00491050" w:rsidP="00903F63">
      <w:pPr>
        <w:spacing w:after="0" w:line="240" w:lineRule="auto"/>
        <w:jc w:val="both"/>
        <w:rPr>
          <w:rFonts w:ascii="Times New Roman" w:hAnsi="Times New Roman" w:cs="Times New Roman"/>
          <w:sz w:val="24"/>
          <w:szCs w:val="24"/>
        </w:rPr>
      </w:pPr>
      <w:r w:rsidRPr="00661315">
        <w:rPr>
          <w:rFonts w:ascii="Times New Roman" w:hAnsi="Times New Roman" w:cs="Times New Roman"/>
          <w:b/>
          <w:bCs/>
          <w:sz w:val="24"/>
          <w:szCs w:val="24"/>
        </w:rPr>
        <w:t>8)</w:t>
      </w:r>
      <w:r>
        <w:rPr>
          <w:rFonts w:ascii="Times New Roman" w:hAnsi="Times New Roman" w:cs="Times New Roman"/>
          <w:sz w:val="24"/>
          <w:szCs w:val="24"/>
        </w:rPr>
        <w:t xml:space="preserve"> paragrahvi </w:t>
      </w:r>
      <w:r w:rsidR="00661315">
        <w:rPr>
          <w:rFonts w:ascii="Times New Roman" w:hAnsi="Times New Roman" w:cs="Times New Roman"/>
          <w:sz w:val="24"/>
          <w:szCs w:val="24"/>
        </w:rPr>
        <w:t>145</w:t>
      </w:r>
      <w:r w:rsidR="00661315" w:rsidRPr="00661315">
        <w:rPr>
          <w:rFonts w:ascii="Times New Roman" w:hAnsi="Times New Roman" w:cs="Times New Roman"/>
          <w:sz w:val="24"/>
          <w:szCs w:val="24"/>
          <w:vertAlign w:val="superscript"/>
        </w:rPr>
        <w:t>1</w:t>
      </w:r>
      <w:r w:rsidR="00661315">
        <w:rPr>
          <w:rFonts w:ascii="Times New Roman" w:hAnsi="Times New Roman" w:cs="Times New Roman"/>
          <w:sz w:val="24"/>
          <w:szCs w:val="24"/>
        </w:rPr>
        <w:t xml:space="preserve"> lõige 3</w:t>
      </w:r>
      <w:r w:rsidR="00661315" w:rsidRPr="00661315">
        <w:rPr>
          <w:rFonts w:ascii="Times New Roman" w:hAnsi="Times New Roman" w:cs="Times New Roman"/>
          <w:sz w:val="24"/>
          <w:szCs w:val="24"/>
          <w:vertAlign w:val="superscript"/>
        </w:rPr>
        <w:t>3</w:t>
      </w:r>
      <w:r w:rsidR="00661315">
        <w:rPr>
          <w:rFonts w:ascii="Times New Roman" w:hAnsi="Times New Roman" w:cs="Times New Roman"/>
          <w:sz w:val="24"/>
          <w:szCs w:val="24"/>
        </w:rPr>
        <w:t xml:space="preserve"> muudetakse ja sõnastatakse järgmiselt:</w:t>
      </w:r>
    </w:p>
    <w:p w14:paraId="68D29FD8" w14:textId="77777777" w:rsidR="00491050" w:rsidRDefault="00491050" w:rsidP="00903F63">
      <w:pPr>
        <w:spacing w:after="0" w:line="240" w:lineRule="auto"/>
        <w:jc w:val="both"/>
        <w:rPr>
          <w:rFonts w:ascii="Times New Roman" w:hAnsi="Times New Roman" w:cs="Times New Roman"/>
          <w:sz w:val="24"/>
          <w:szCs w:val="24"/>
        </w:rPr>
      </w:pPr>
    </w:p>
    <w:p w14:paraId="1E066FF7" w14:textId="5C4A2111" w:rsidR="00491050" w:rsidRDefault="00661315" w:rsidP="00903F6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491050" w:rsidRPr="00491050">
        <w:rPr>
          <w:rFonts w:ascii="Times New Roman" w:hAnsi="Times New Roman" w:cs="Times New Roman"/>
          <w:sz w:val="24"/>
          <w:szCs w:val="24"/>
        </w:rPr>
        <w:t>(3</w:t>
      </w:r>
      <w:r w:rsidR="00491050" w:rsidRPr="00491050">
        <w:rPr>
          <w:rFonts w:ascii="Times New Roman" w:hAnsi="Times New Roman" w:cs="Times New Roman"/>
          <w:sz w:val="24"/>
          <w:szCs w:val="24"/>
          <w:vertAlign w:val="superscript"/>
        </w:rPr>
        <w:t>3</w:t>
      </w:r>
      <w:r w:rsidR="00491050" w:rsidRPr="00491050">
        <w:rPr>
          <w:rFonts w:ascii="Times New Roman" w:hAnsi="Times New Roman" w:cs="Times New Roman"/>
          <w:sz w:val="24"/>
          <w:szCs w:val="24"/>
        </w:rPr>
        <w:t xml:space="preserve">) Lastekaitseseaduse </w:t>
      </w:r>
      <w:commentRangeStart w:id="46"/>
      <w:r w:rsidR="00491050" w:rsidRPr="00491050">
        <w:rPr>
          <w:rFonts w:ascii="Times New Roman" w:hAnsi="Times New Roman" w:cs="Times New Roman"/>
          <w:sz w:val="24"/>
          <w:szCs w:val="24"/>
        </w:rPr>
        <w:t>§ 27</w:t>
      </w:r>
      <w:r w:rsidR="00E44946">
        <w:rPr>
          <w:rFonts w:ascii="Times New Roman" w:hAnsi="Times New Roman" w:cs="Times New Roman"/>
          <w:sz w:val="24"/>
          <w:szCs w:val="24"/>
          <w:vertAlign w:val="superscript"/>
        </w:rPr>
        <w:t>2</w:t>
      </w:r>
      <w:r w:rsidR="00491050" w:rsidRPr="00491050">
        <w:rPr>
          <w:rFonts w:ascii="Times New Roman" w:hAnsi="Times New Roman" w:cs="Times New Roman"/>
          <w:sz w:val="24"/>
          <w:szCs w:val="24"/>
        </w:rPr>
        <w:t> lõi</w:t>
      </w:r>
      <w:r w:rsidR="00CF6524">
        <w:rPr>
          <w:rFonts w:ascii="Times New Roman" w:hAnsi="Times New Roman" w:cs="Times New Roman"/>
          <w:sz w:val="24"/>
          <w:szCs w:val="24"/>
        </w:rPr>
        <w:t>getes</w:t>
      </w:r>
      <w:r w:rsidR="00491050" w:rsidRPr="00491050">
        <w:rPr>
          <w:rFonts w:ascii="Times New Roman" w:hAnsi="Times New Roman" w:cs="Times New Roman"/>
          <w:sz w:val="24"/>
          <w:szCs w:val="24"/>
        </w:rPr>
        <w:t xml:space="preserve"> 2 </w:t>
      </w:r>
      <w:r w:rsidR="00CF6524">
        <w:rPr>
          <w:rFonts w:ascii="Times New Roman" w:hAnsi="Times New Roman" w:cs="Times New Roman"/>
          <w:sz w:val="24"/>
          <w:szCs w:val="24"/>
        </w:rPr>
        <w:t xml:space="preserve">ja 3 </w:t>
      </w:r>
      <w:commentRangeEnd w:id="46"/>
      <w:r w:rsidR="00F5167B">
        <w:rPr>
          <w:rStyle w:val="Kommentaariviide"/>
        </w:rPr>
        <w:commentReference w:id="46"/>
      </w:r>
      <w:r w:rsidR="00491050" w:rsidRPr="00491050">
        <w:rPr>
          <w:rFonts w:ascii="Times New Roman" w:hAnsi="Times New Roman" w:cs="Times New Roman"/>
          <w:sz w:val="24"/>
          <w:szCs w:val="24"/>
        </w:rPr>
        <w:t>nimetatud isikuandmeid säilitatakse sotsiaalteenuste ja -toetuste andmeregistris kuni lapse täisealiseks saamiseni.</w:t>
      </w:r>
      <w:r>
        <w:rPr>
          <w:rFonts w:ascii="Times New Roman" w:hAnsi="Times New Roman" w:cs="Times New Roman"/>
          <w:sz w:val="24"/>
          <w:szCs w:val="24"/>
        </w:rPr>
        <w:t>“;</w:t>
      </w:r>
    </w:p>
    <w:p w14:paraId="11E417C7" w14:textId="77777777" w:rsidR="002D7DE6" w:rsidRDefault="002D7DE6" w:rsidP="00903F63">
      <w:pPr>
        <w:spacing w:after="0" w:line="240" w:lineRule="auto"/>
        <w:jc w:val="both"/>
        <w:rPr>
          <w:rFonts w:ascii="Times New Roman" w:hAnsi="Times New Roman" w:cs="Times New Roman"/>
          <w:b/>
          <w:bCs/>
          <w:sz w:val="24"/>
          <w:szCs w:val="24"/>
        </w:rPr>
      </w:pPr>
    </w:p>
    <w:p w14:paraId="2A80B0F6" w14:textId="2D7B0020" w:rsidR="00CC1D3C" w:rsidRDefault="00661315" w:rsidP="00903F63">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9</w:t>
      </w:r>
      <w:r w:rsidR="00CC1D3C" w:rsidRPr="003A6298">
        <w:rPr>
          <w:rFonts w:ascii="Times New Roman" w:hAnsi="Times New Roman" w:cs="Times New Roman"/>
          <w:b/>
          <w:bCs/>
          <w:sz w:val="24"/>
          <w:szCs w:val="24"/>
        </w:rPr>
        <w:t>)</w:t>
      </w:r>
      <w:r w:rsidR="00CC1D3C" w:rsidRPr="003A6298">
        <w:rPr>
          <w:rFonts w:ascii="Times New Roman" w:hAnsi="Times New Roman" w:cs="Times New Roman"/>
          <w:sz w:val="24"/>
          <w:szCs w:val="24"/>
        </w:rPr>
        <w:t xml:space="preserve"> seadust täiendatakse</w:t>
      </w:r>
      <w:r w:rsidR="00CC1D3C">
        <w:rPr>
          <w:rFonts w:ascii="Times New Roman" w:hAnsi="Times New Roman" w:cs="Times New Roman"/>
          <w:sz w:val="24"/>
          <w:szCs w:val="24"/>
        </w:rPr>
        <w:t xml:space="preserve"> §-ga 15</w:t>
      </w:r>
      <w:r w:rsidR="00C34C25">
        <w:rPr>
          <w:rFonts w:ascii="Times New Roman" w:hAnsi="Times New Roman" w:cs="Times New Roman"/>
          <w:sz w:val="24"/>
          <w:szCs w:val="24"/>
        </w:rPr>
        <w:t>8</w:t>
      </w:r>
      <w:r w:rsidR="00CC1D3C">
        <w:rPr>
          <w:rFonts w:ascii="Times New Roman" w:hAnsi="Times New Roman" w:cs="Times New Roman"/>
          <w:sz w:val="24"/>
          <w:szCs w:val="24"/>
          <w:vertAlign w:val="superscript"/>
        </w:rPr>
        <w:t>1</w:t>
      </w:r>
      <w:r w:rsidR="00CC1D3C">
        <w:rPr>
          <w:rFonts w:ascii="Times New Roman" w:hAnsi="Times New Roman" w:cs="Times New Roman"/>
          <w:sz w:val="24"/>
          <w:szCs w:val="24"/>
        </w:rPr>
        <w:t xml:space="preserve"> järgmises sõnastuses:</w:t>
      </w:r>
    </w:p>
    <w:p w14:paraId="4B3D73C6" w14:textId="77777777" w:rsidR="00E81BB0" w:rsidRDefault="00E81BB0" w:rsidP="00903F63">
      <w:pPr>
        <w:spacing w:after="0" w:line="240" w:lineRule="auto"/>
        <w:jc w:val="both"/>
        <w:rPr>
          <w:rFonts w:ascii="Times New Roman" w:hAnsi="Times New Roman" w:cs="Times New Roman"/>
          <w:sz w:val="24"/>
          <w:szCs w:val="24"/>
        </w:rPr>
      </w:pPr>
    </w:p>
    <w:p w14:paraId="4DFB0124" w14:textId="1E42FB97" w:rsidR="00E81BB0" w:rsidRDefault="00CC1D3C" w:rsidP="00903F63">
      <w:pPr>
        <w:shd w:val="clear" w:color="auto" w:fill="FFFFFF"/>
        <w:spacing w:after="0" w:line="240" w:lineRule="auto"/>
        <w:jc w:val="both"/>
        <w:rPr>
          <w:rFonts w:ascii="Times New Roman" w:eastAsia="Times New Roman" w:hAnsi="Times New Roman" w:cs="Times New Roman"/>
          <w:b/>
          <w:bCs/>
          <w:color w:val="202020"/>
          <w:sz w:val="24"/>
          <w:szCs w:val="24"/>
          <w:lang w:eastAsia="et-EE"/>
        </w:rPr>
      </w:pPr>
      <w:r w:rsidRPr="0055519E">
        <w:rPr>
          <w:rFonts w:ascii="Times New Roman" w:eastAsia="Times New Roman" w:hAnsi="Times New Roman" w:cs="Times New Roman"/>
          <w:color w:val="202020"/>
          <w:sz w:val="24"/>
          <w:szCs w:val="24"/>
          <w:lang w:eastAsia="et-EE"/>
        </w:rPr>
        <w:t>„</w:t>
      </w:r>
      <w:r w:rsidRPr="0055519E">
        <w:rPr>
          <w:rFonts w:ascii="Times New Roman" w:eastAsia="Times New Roman" w:hAnsi="Times New Roman" w:cs="Times New Roman"/>
          <w:b/>
          <w:bCs/>
          <w:color w:val="202020"/>
          <w:sz w:val="24"/>
          <w:szCs w:val="24"/>
          <w:lang w:eastAsia="et-EE"/>
        </w:rPr>
        <w:t xml:space="preserve">§ </w:t>
      </w:r>
      <w:r>
        <w:rPr>
          <w:rFonts w:ascii="Times New Roman" w:eastAsia="Times New Roman" w:hAnsi="Times New Roman" w:cs="Times New Roman"/>
          <w:b/>
          <w:bCs/>
          <w:color w:val="202020"/>
          <w:sz w:val="24"/>
          <w:szCs w:val="24"/>
          <w:lang w:eastAsia="et-EE"/>
        </w:rPr>
        <w:t>15</w:t>
      </w:r>
      <w:r w:rsidR="00C34C25">
        <w:rPr>
          <w:rFonts w:ascii="Times New Roman" w:eastAsia="Times New Roman" w:hAnsi="Times New Roman" w:cs="Times New Roman"/>
          <w:b/>
          <w:bCs/>
          <w:color w:val="202020"/>
          <w:sz w:val="24"/>
          <w:szCs w:val="24"/>
          <w:lang w:eastAsia="et-EE"/>
        </w:rPr>
        <w:t>8</w:t>
      </w:r>
      <w:r w:rsidRPr="0055519E">
        <w:rPr>
          <w:rFonts w:ascii="Times New Roman" w:eastAsia="Times New Roman" w:hAnsi="Times New Roman" w:cs="Times New Roman"/>
          <w:b/>
          <w:bCs/>
          <w:color w:val="202020"/>
          <w:sz w:val="24"/>
          <w:szCs w:val="24"/>
          <w:vertAlign w:val="superscript"/>
          <w:lang w:eastAsia="et-EE"/>
        </w:rPr>
        <w:t>1</w:t>
      </w:r>
      <w:r w:rsidRPr="0055519E">
        <w:rPr>
          <w:rFonts w:ascii="Times New Roman" w:eastAsia="Times New Roman" w:hAnsi="Times New Roman" w:cs="Times New Roman"/>
          <w:b/>
          <w:bCs/>
          <w:color w:val="202020"/>
          <w:sz w:val="24"/>
          <w:szCs w:val="24"/>
          <w:lang w:eastAsia="et-EE"/>
        </w:rPr>
        <w:t>. Haldusjärelevalve meetmed</w:t>
      </w:r>
    </w:p>
    <w:p w14:paraId="2611906E" w14:textId="5090618B" w:rsidR="00CC1D3C" w:rsidRPr="0055519E" w:rsidRDefault="00CC1D3C" w:rsidP="00903F63">
      <w:pPr>
        <w:shd w:val="clear" w:color="auto" w:fill="FFFFFF"/>
        <w:spacing w:after="0" w:line="240" w:lineRule="auto"/>
        <w:jc w:val="both"/>
        <w:rPr>
          <w:rFonts w:ascii="Times New Roman" w:eastAsia="Times New Roman" w:hAnsi="Times New Roman" w:cs="Times New Roman"/>
          <w:b/>
          <w:bCs/>
          <w:color w:val="202020"/>
          <w:sz w:val="24"/>
          <w:szCs w:val="24"/>
          <w:lang w:eastAsia="et-EE"/>
        </w:rPr>
      </w:pPr>
      <w:r w:rsidRPr="0055519E">
        <w:rPr>
          <w:rFonts w:ascii="Times New Roman" w:eastAsia="Times New Roman" w:hAnsi="Times New Roman" w:cs="Times New Roman"/>
          <w:b/>
          <w:bCs/>
          <w:color w:val="202020"/>
          <w:sz w:val="24"/>
          <w:szCs w:val="24"/>
          <w:lang w:eastAsia="et-EE"/>
        </w:rPr>
        <w:t xml:space="preserve"> </w:t>
      </w:r>
    </w:p>
    <w:p w14:paraId="0ADE953F" w14:textId="18049411" w:rsidR="00CC1D3C" w:rsidRPr="0055519E" w:rsidRDefault="00CC1D3C" w:rsidP="00903F63">
      <w:pPr>
        <w:shd w:val="clear" w:color="auto" w:fill="FFFFFF"/>
        <w:spacing w:after="0" w:line="240" w:lineRule="auto"/>
        <w:jc w:val="both"/>
        <w:rPr>
          <w:rFonts w:ascii="Times New Roman" w:hAnsi="Times New Roman" w:cs="Times New Roman"/>
          <w:color w:val="202020"/>
          <w:sz w:val="24"/>
          <w:szCs w:val="24"/>
          <w:shd w:val="clear" w:color="auto" w:fill="FFFFFF"/>
        </w:rPr>
      </w:pPr>
      <w:r w:rsidRPr="0055519E">
        <w:rPr>
          <w:rFonts w:ascii="Times New Roman" w:hAnsi="Times New Roman" w:cs="Times New Roman"/>
          <w:color w:val="202020"/>
          <w:sz w:val="24"/>
          <w:szCs w:val="24"/>
        </w:rPr>
        <w:t>(1) Sotsiaalkindlustusametil on haldusjärelevalve teostamisel õigus</w:t>
      </w:r>
      <w:r w:rsidRPr="0055519E">
        <w:rPr>
          <w:rFonts w:ascii="Times New Roman" w:hAnsi="Times New Roman" w:cs="Times New Roman"/>
          <w:color w:val="202020"/>
          <w:sz w:val="24"/>
          <w:szCs w:val="24"/>
          <w:shd w:val="clear" w:color="auto" w:fill="FFFFFF"/>
        </w:rPr>
        <w:t>:</w:t>
      </w:r>
    </w:p>
    <w:p w14:paraId="181037BA" w14:textId="59D84E68" w:rsidR="00CC1D3C" w:rsidRPr="0055519E" w:rsidRDefault="00CC1D3C" w:rsidP="00903F63">
      <w:pPr>
        <w:shd w:val="clear" w:color="auto" w:fill="FFFFFF"/>
        <w:spacing w:after="0" w:line="240" w:lineRule="auto"/>
        <w:jc w:val="both"/>
        <w:rPr>
          <w:rFonts w:ascii="Times New Roman" w:hAnsi="Times New Roman" w:cs="Times New Roman"/>
          <w:color w:val="202020"/>
          <w:sz w:val="24"/>
          <w:szCs w:val="24"/>
        </w:rPr>
      </w:pPr>
      <w:r w:rsidRPr="0055519E">
        <w:rPr>
          <w:rFonts w:ascii="Times New Roman" w:hAnsi="Times New Roman" w:cs="Times New Roman"/>
          <w:color w:val="202020"/>
          <w:sz w:val="24"/>
          <w:szCs w:val="24"/>
        </w:rPr>
        <w:t xml:space="preserve">1) külastada </w:t>
      </w:r>
      <w:r w:rsidR="0029215E">
        <w:rPr>
          <w:rFonts w:ascii="Times New Roman" w:hAnsi="Times New Roman" w:cs="Times New Roman"/>
          <w:color w:val="202020"/>
          <w:sz w:val="24"/>
          <w:szCs w:val="24"/>
        </w:rPr>
        <w:t>hoolekande</w:t>
      </w:r>
      <w:r w:rsidRPr="0055519E">
        <w:rPr>
          <w:rFonts w:ascii="Times New Roman" w:hAnsi="Times New Roman" w:cs="Times New Roman"/>
          <w:color w:val="202020"/>
          <w:sz w:val="24"/>
          <w:szCs w:val="24"/>
        </w:rPr>
        <w:t>asutust, vajaduse</w:t>
      </w:r>
      <w:r w:rsidR="00C7106C">
        <w:rPr>
          <w:rFonts w:ascii="Times New Roman" w:hAnsi="Times New Roman" w:cs="Times New Roman"/>
          <w:color w:val="202020"/>
          <w:sz w:val="24"/>
          <w:szCs w:val="24"/>
        </w:rPr>
        <w:t xml:space="preserve"> korra</w:t>
      </w:r>
      <w:r w:rsidRPr="0055519E">
        <w:rPr>
          <w:rFonts w:ascii="Times New Roman" w:hAnsi="Times New Roman" w:cs="Times New Roman"/>
          <w:color w:val="202020"/>
          <w:sz w:val="24"/>
          <w:szCs w:val="24"/>
        </w:rPr>
        <w:t xml:space="preserve">l ka ette teatamata, et kontrollida käesolevas seaduses ja selle alusel </w:t>
      </w:r>
      <w:ins w:id="47" w:author="Helen Uustalu" w:date="2024-02-27T08:47:00Z">
        <w:r w:rsidR="007B1FF0">
          <w:rPr>
            <w:rFonts w:ascii="Times New Roman" w:hAnsi="Times New Roman" w:cs="Times New Roman"/>
            <w:color w:val="202020"/>
            <w:sz w:val="24"/>
            <w:szCs w:val="24"/>
          </w:rPr>
          <w:t>hoolekande</w:t>
        </w:r>
        <w:r w:rsidR="007B1FF0" w:rsidRPr="0055519E">
          <w:rPr>
            <w:rFonts w:ascii="Times New Roman" w:hAnsi="Times New Roman" w:cs="Times New Roman"/>
            <w:color w:val="202020"/>
            <w:sz w:val="24"/>
            <w:szCs w:val="24"/>
          </w:rPr>
          <w:t xml:space="preserve">asutuse tegevusele </w:t>
        </w:r>
      </w:ins>
      <w:r w:rsidRPr="0055519E">
        <w:rPr>
          <w:rFonts w:ascii="Times New Roman" w:hAnsi="Times New Roman" w:cs="Times New Roman"/>
          <w:color w:val="202020"/>
          <w:sz w:val="24"/>
          <w:szCs w:val="24"/>
        </w:rPr>
        <w:t xml:space="preserve">kehtestatud </w:t>
      </w:r>
      <w:del w:id="48" w:author="Helen Uustalu" w:date="2024-02-13T12:38:00Z">
        <w:r w:rsidRPr="0055519E" w:rsidDel="00F5167B">
          <w:rPr>
            <w:rFonts w:ascii="Times New Roman" w:hAnsi="Times New Roman" w:cs="Times New Roman"/>
            <w:color w:val="202020"/>
            <w:sz w:val="24"/>
            <w:szCs w:val="24"/>
          </w:rPr>
          <w:delText xml:space="preserve">õigusaktides </w:delText>
        </w:r>
      </w:del>
      <w:del w:id="49" w:author="Helen Uustalu" w:date="2024-02-27T08:47:00Z">
        <w:r w:rsidR="00625F1C" w:rsidDel="007B1FF0">
          <w:rPr>
            <w:rFonts w:ascii="Times New Roman" w:hAnsi="Times New Roman" w:cs="Times New Roman"/>
            <w:color w:val="202020"/>
            <w:sz w:val="24"/>
            <w:szCs w:val="24"/>
          </w:rPr>
          <w:delText>hoolekande</w:delText>
        </w:r>
        <w:r w:rsidRPr="0055519E" w:rsidDel="007B1FF0">
          <w:rPr>
            <w:rFonts w:ascii="Times New Roman" w:hAnsi="Times New Roman" w:cs="Times New Roman"/>
            <w:color w:val="202020"/>
            <w:sz w:val="24"/>
            <w:szCs w:val="24"/>
          </w:rPr>
          <w:delText xml:space="preserve">asutuse tegevusele ette nähtud </w:delText>
        </w:r>
      </w:del>
      <w:r w:rsidRPr="0055519E">
        <w:rPr>
          <w:rFonts w:ascii="Times New Roman" w:hAnsi="Times New Roman" w:cs="Times New Roman"/>
          <w:color w:val="202020"/>
          <w:sz w:val="24"/>
          <w:szCs w:val="24"/>
        </w:rPr>
        <w:t>nõuete täitmist;</w:t>
      </w:r>
    </w:p>
    <w:p w14:paraId="4136A9FF" w14:textId="747C258D" w:rsidR="00CC1D3C" w:rsidRPr="0055519E" w:rsidRDefault="00CC1D3C" w:rsidP="00903F63">
      <w:pPr>
        <w:shd w:val="clear" w:color="auto" w:fill="FFFFFF"/>
        <w:spacing w:after="0" w:line="240" w:lineRule="auto"/>
        <w:jc w:val="both"/>
        <w:rPr>
          <w:rFonts w:ascii="Times New Roman" w:hAnsi="Times New Roman" w:cs="Times New Roman"/>
          <w:color w:val="202020"/>
          <w:sz w:val="24"/>
          <w:szCs w:val="24"/>
        </w:rPr>
      </w:pPr>
      <w:r w:rsidRPr="0055519E">
        <w:rPr>
          <w:rFonts w:ascii="Times New Roman" w:hAnsi="Times New Roman" w:cs="Times New Roman"/>
          <w:color w:val="202020"/>
          <w:sz w:val="24"/>
          <w:szCs w:val="24"/>
        </w:rPr>
        <w:t xml:space="preserve">2) küsitleda </w:t>
      </w:r>
      <w:r w:rsidR="00625F1C">
        <w:rPr>
          <w:rFonts w:ascii="Times New Roman" w:hAnsi="Times New Roman" w:cs="Times New Roman"/>
          <w:color w:val="202020"/>
          <w:sz w:val="24"/>
          <w:szCs w:val="24"/>
        </w:rPr>
        <w:t>hoolekande</w:t>
      </w:r>
      <w:r w:rsidRPr="0055519E">
        <w:rPr>
          <w:rFonts w:ascii="Times New Roman" w:hAnsi="Times New Roman" w:cs="Times New Roman"/>
          <w:color w:val="202020"/>
          <w:sz w:val="24"/>
          <w:szCs w:val="24"/>
        </w:rPr>
        <w:t xml:space="preserve">asutuses teenuse saamise eesmärgil viibivaid </w:t>
      </w:r>
      <w:r w:rsidR="00625F1C">
        <w:rPr>
          <w:rFonts w:ascii="Times New Roman" w:hAnsi="Times New Roman" w:cs="Times New Roman"/>
          <w:color w:val="202020"/>
          <w:sz w:val="24"/>
          <w:szCs w:val="24"/>
        </w:rPr>
        <w:t xml:space="preserve">isikuid </w:t>
      </w:r>
      <w:r w:rsidRPr="0055519E">
        <w:rPr>
          <w:rFonts w:ascii="Times New Roman" w:hAnsi="Times New Roman" w:cs="Times New Roman"/>
          <w:color w:val="202020"/>
          <w:sz w:val="24"/>
          <w:szCs w:val="24"/>
        </w:rPr>
        <w:t xml:space="preserve">ja nende </w:t>
      </w:r>
      <w:r w:rsidR="00804FD6">
        <w:rPr>
          <w:rFonts w:ascii="Times New Roman" w:hAnsi="Times New Roman" w:cs="Times New Roman"/>
          <w:color w:val="202020"/>
          <w:sz w:val="24"/>
          <w:szCs w:val="24"/>
        </w:rPr>
        <w:t>lähedasi</w:t>
      </w:r>
      <w:r w:rsidRPr="0055519E">
        <w:rPr>
          <w:rFonts w:ascii="Times New Roman" w:hAnsi="Times New Roman" w:cs="Times New Roman"/>
          <w:color w:val="202020"/>
          <w:sz w:val="24"/>
          <w:szCs w:val="24"/>
        </w:rPr>
        <w:t>;</w:t>
      </w:r>
    </w:p>
    <w:p w14:paraId="692463CA" w14:textId="120EC9A0" w:rsidR="00CC1D3C" w:rsidRPr="0055519E" w:rsidRDefault="00CC1D3C" w:rsidP="00903F63">
      <w:pPr>
        <w:shd w:val="clear" w:color="auto" w:fill="FFFFFF"/>
        <w:spacing w:after="0" w:line="240" w:lineRule="auto"/>
        <w:jc w:val="both"/>
        <w:rPr>
          <w:rFonts w:ascii="Times New Roman" w:hAnsi="Times New Roman" w:cs="Times New Roman"/>
          <w:color w:val="202020"/>
          <w:sz w:val="24"/>
          <w:szCs w:val="24"/>
          <w:shd w:val="clear" w:color="auto" w:fill="FFFFFF"/>
        </w:rPr>
      </w:pPr>
      <w:r w:rsidRPr="0055519E">
        <w:rPr>
          <w:rFonts w:ascii="Times New Roman" w:hAnsi="Times New Roman" w:cs="Times New Roman"/>
          <w:color w:val="202020"/>
          <w:sz w:val="24"/>
          <w:szCs w:val="24"/>
          <w:shd w:val="clear" w:color="auto" w:fill="FFFFFF"/>
        </w:rPr>
        <w:t>3)</w:t>
      </w:r>
      <w:r w:rsidR="00B0174E">
        <w:rPr>
          <w:rFonts w:ascii="Times New Roman" w:hAnsi="Times New Roman" w:cs="Times New Roman"/>
          <w:color w:val="202020"/>
          <w:sz w:val="24"/>
          <w:szCs w:val="24"/>
          <w:shd w:val="clear" w:color="auto" w:fill="FFFFFF"/>
        </w:rPr>
        <w:t xml:space="preserve"> </w:t>
      </w:r>
      <w:r w:rsidRPr="0055519E">
        <w:rPr>
          <w:rFonts w:ascii="Times New Roman" w:hAnsi="Times New Roman" w:cs="Times New Roman"/>
          <w:color w:val="202020"/>
          <w:sz w:val="24"/>
          <w:szCs w:val="24"/>
          <w:shd w:val="clear" w:color="auto" w:fill="FFFFFF"/>
        </w:rPr>
        <w:t xml:space="preserve">teavitada avalikkust ja </w:t>
      </w:r>
      <w:r w:rsidR="00031A15">
        <w:rPr>
          <w:rFonts w:ascii="Times New Roman" w:hAnsi="Times New Roman" w:cs="Times New Roman"/>
          <w:color w:val="202020"/>
          <w:sz w:val="24"/>
          <w:szCs w:val="24"/>
          <w:shd w:val="clear" w:color="auto" w:fill="FFFFFF"/>
        </w:rPr>
        <w:t xml:space="preserve">hoolekandeasutuses viibivate isikute lähedasi </w:t>
      </w:r>
      <w:r w:rsidRPr="0055519E">
        <w:rPr>
          <w:rFonts w:ascii="Times New Roman" w:hAnsi="Times New Roman" w:cs="Times New Roman"/>
          <w:color w:val="202020"/>
          <w:sz w:val="24"/>
          <w:szCs w:val="24"/>
          <w:shd w:val="clear" w:color="auto" w:fill="FFFFFF"/>
        </w:rPr>
        <w:t>asutuses tuvastatud rikkumistest;</w:t>
      </w:r>
    </w:p>
    <w:p w14:paraId="43075889" w14:textId="5C59A749" w:rsidR="00C34C25" w:rsidRDefault="00CC1D3C" w:rsidP="00903F63">
      <w:pPr>
        <w:shd w:val="clear" w:color="auto" w:fill="FFFFFF"/>
        <w:spacing w:after="0" w:line="240" w:lineRule="auto"/>
        <w:jc w:val="both"/>
        <w:rPr>
          <w:rFonts w:ascii="Times New Roman" w:hAnsi="Times New Roman" w:cs="Times New Roman"/>
          <w:color w:val="202020"/>
          <w:sz w:val="24"/>
          <w:szCs w:val="24"/>
          <w:shd w:val="clear" w:color="auto" w:fill="FFFFFF"/>
        </w:rPr>
      </w:pPr>
      <w:r w:rsidRPr="0055519E">
        <w:rPr>
          <w:rFonts w:ascii="Times New Roman" w:hAnsi="Times New Roman" w:cs="Times New Roman"/>
          <w:color w:val="202020"/>
          <w:sz w:val="24"/>
          <w:szCs w:val="24"/>
        </w:rPr>
        <w:t xml:space="preserve">4) rakendada muid </w:t>
      </w:r>
      <w:r w:rsidRPr="0055519E">
        <w:rPr>
          <w:rFonts w:ascii="Times New Roman" w:hAnsi="Times New Roman" w:cs="Times New Roman"/>
          <w:color w:val="202020"/>
          <w:sz w:val="24"/>
          <w:szCs w:val="24"/>
          <w:shd w:val="clear" w:color="auto" w:fill="FFFFFF"/>
        </w:rPr>
        <w:t>Vabariigi Valitsuse seaduse §-s 75</w:t>
      </w:r>
      <w:r w:rsidRPr="0055519E">
        <w:rPr>
          <w:rFonts w:ascii="Times New Roman" w:hAnsi="Times New Roman" w:cs="Times New Roman"/>
          <w:color w:val="202020"/>
          <w:sz w:val="24"/>
          <w:szCs w:val="24"/>
          <w:bdr w:val="none" w:sz="0" w:space="0" w:color="auto" w:frame="1"/>
          <w:shd w:val="clear" w:color="auto" w:fill="FFFFFF"/>
          <w:vertAlign w:val="superscript"/>
        </w:rPr>
        <w:t>2</w:t>
      </w:r>
      <w:r w:rsidR="00B0174E">
        <w:rPr>
          <w:rFonts w:ascii="Times New Roman" w:hAnsi="Times New Roman" w:cs="Times New Roman"/>
          <w:color w:val="202020"/>
          <w:sz w:val="24"/>
          <w:szCs w:val="24"/>
          <w:shd w:val="clear" w:color="auto" w:fill="FFFFFF"/>
        </w:rPr>
        <w:t xml:space="preserve"> </w:t>
      </w:r>
      <w:r w:rsidRPr="0055519E">
        <w:rPr>
          <w:rFonts w:ascii="Times New Roman" w:hAnsi="Times New Roman" w:cs="Times New Roman"/>
          <w:color w:val="202020"/>
          <w:sz w:val="24"/>
          <w:szCs w:val="24"/>
          <w:shd w:val="clear" w:color="auto" w:fill="FFFFFF"/>
        </w:rPr>
        <w:t>sätestatud haldusjärelevalve meetmeid.“</w:t>
      </w:r>
      <w:r w:rsidR="00C34C25">
        <w:rPr>
          <w:rFonts w:ascii="Times New Roman" w:hAnsi="Times New Roman" w:cs="Times New Roman"/>
          <w:color w:val="202020"/>
          <w:sz w:val="24"/>
          <w:szCs w:val="24"/>
          <w:shd w:val="clear" w:color="auto" w:fill="FFFFFF"/>
        </w:rPr>
        <w:t>;</w:t>
      </w:r>
    </w:p>
    <w:p w14:paraId="657BADE4" w14:textId="77777777" w:rsidR="00C34C25" w:rsidRDefault="00C34C25" w:rsidP="00903F63">
      <w:pPr>
        <w:shd w:val="clear" w:color="auto" w:fill="FFFFFF"/>
        <w:spacing w:after="0" w:line="240" w:lineRule="auto"/>
        <w:jc w:val="both"/>
        <w:rPr>
          <w:rFonts w:ascii="Times New Roman" w:hAnsi="Times New Roman" w:cs="Times New Roman"/>
          <w:color w:val="202020"/>
          <w:sz w:val="24"/>
          <w:szCs w:val="24"/>
          <w:shd w:val="clear" w:color="auto" w:fill="FFFFFF"/>
        </w:rPr>
      </w:pPr>
    </w:p>
    <w:p w14:paraId="50829F40" w14:textId="75F04FCF" w:rsidR="00992ABA" w:rsidRPr="00992ABA" w:rsidRDefault="00BB0DC9" w:rsidP="008D0CF9">
      <w:pPr>
        <w:shd w:val="clear" w:color="auto" w:fill="FFFFFF"/>
        <w:spacing w:after="0" w:line="240" w:lineRule="auto"/>
        <w:jc w:val="both"/>
        <w:rPr>
          <w:rFonts w:ascii="Times New Roman" w:hAnsi="Times New Roman" w:cs="Times New Roman"/>
          <w:color w:val="202020"/>
          <w:sz w:val="24"/>
          <w:szCs w:val="24"/>
          <w:shd w:val="clear" w:color="auto" w:fill="FFFFFF"/>
        </w:rPr>
      </w:pPr>
      <w:r>
        <w:rPr>
          <w:rFonts w:ascii="Times New Roman" w:hAnsi="Times New Roman" w:cs="Times New Roman"/>
          <w:b/>
          <w:bCs/>
          <w:color w:val="202020"/>
          <w:sz w:val="24"/>
          <w:szCs w:val="24"/>
          <w:shd w:val="clear" w:color="auto" w:fill="FFFFFF"/>
        </w:rPr>
        <w:t>10</w:t>
      </w:r>
      <w:r w:rsidR="00C34C25" w:rsidRPr="00C34C25">
        <w:rPr>
          <w:rFonts w:ascii="Times New Roman" w:hAnsi="Times New Roman" w:cs="Times New Roman"/>
          <w:b/>
          <w:bCs/>
          <w:color w:val="202020"/>
          <w:sz w:val="24"/>
          <w:szCs w:val="24"/>
          <w:shd w:val="clear" w:color="auto" w:fill="FFFFFF"/>
        </w:rPr>
        <w:t>)</w:t>
      </w:r>
      <w:r w:rsidR="00C34C25" w:rsidRPr="00C34C25">
        <w:rPr>
          <w:rFonts w:ascii="Times New Roman" w:hAnsi="Times New Roman" w:cs="Times New Roman"/>
          <w:color w:val="202020"/>
          <w:sz w:val="24"/>
          <w:szCs w:val="24"/>
          <w:shd w:val="clear" w:color="auto" w:fill="FFFFFF"/>
        </w:rPr>
        <w:t xml:space="preserve"> </w:t>
      </w:r>
      <w:r w:rsidR="00C34C25" w:rsidRPr="00992ABA">
        <w:rPr>
          <w:rFonts w:ascii="Times New Roman" w:hAnsi="Times New Roman" w:cs="Times New Roman"/>
          <w:color w:val="202020"/>
          <w:sz w:val="24"/>
          <w:szCs w:val="24"/>
          <w:shd w:val="clear" w:color="auto" w:fill="FFFFFF"/>
        </w:rPr>
        <w:t xml:space="preserve">paragrahv 159 </w:t>
      </w:r>
      <w:r w:rsidR="008E75E8">
        <w:rPr>
          <w:rFonts w:ascii="Times New Roman" w:hAnsi="Times New Roman" w:cs="Times New Roman"/>
          <w:color w:val="202020"/>
          <w:sz w:val="24"/>
          <w:szCs w:val="24"/>
          <w:shd w:val="clear" w:color="auto" w:fill="FFFFFF"/>
        </w:rPr>
        <w:t>tunnistatakse kehtetuks.</w:t>
      </w:r>
    </w:p>
    <w:p w14:paraId="306EF295" w14:textId="77777777" w:rsidR="00992ABA" w:rsidRDefault="00992ABA" w:rsidP="008D0CF9">
      <w:pPr>
        <w:shd w:val="clear" w:color="auto" w:fill="FFFFFF"/>
        <w:spacing w:after="0" w:line="240" w:lineRule="auto"/>
        <w:jc w:val="both"/>
        <w:rPr>
          <w:rFonts w:ascii="Times New Roman" w:hAnsi="Times New Roman" w:cs="Times New Roman"/>
          <w:color w:val="202020"/>
          <w:sz w:val="24"/>
          <w:szCs w:val="24"/>
          <w:shd w:val="clear" w:color="auto" w:fill="FFFFFF"/>
        </w:rPr>
      </w:pPr>
    </w:p>
    <w:p w14:paraId="47BE8E29" w14:textId="111EB417" w:rsidR="008A464F" w:rsidRDefault="00432BB0" w:rsidP="008D0CF9">
      <w:pPr>
        <w:shd w:val="clear" w:color="auto" w:fill="FFFFFF"/>
        <w:spacing w:after="0" w:line="240" w:lineRule="auto"/>
        <w:jc w:val="both"/>
        <w:rPr>
          <w:rFonts w:ascii="Times New Roman" w:hAnsi="Times New Roman" w:cs="Times New Roman"/>
          <w:b/>
          <w:color w:val="202020"/>
          <w:sz w:val="24"/>
          <w:szCs w:val="24"/>
          <w:shd w:val="clear" w:color="auto" w:fill="FFFFFF"/>
        </w:rPr>
      </w:pPr>
      <w:r w:rsidRPr="002C49CB">
        <w:rPr>
          <w:rFonts w:ascii="Times New Roman" w:hAnsi="Times New Roman" w:cs="Times New Roman"/>
          <w:b/>
          <w:bCs/>
          <w:color w:val="202020"/>
          <w:sz w:val="24"/>
          <w:szCs w:val="24"/>
          <w:shd w:val="clear" w:color="auto" w:fill="FFFFFF"/>
        </w:rPr>
        <w:t>§ 5. Seaduse jõustumine</w:t>
      </w:r>
    </w:p>
    <w:p w14:paraId="2C1EB42B" w14:textId="77777777" w:rsidR="002D6160" w:rsidRDefault="002D6160" w:rsidP="008D0CF9">
      <w:pPr>
        <w:shd w:val="clear" w:color="auto" w:fill="FFFFFF"/>
        <w:spacing w:after="0" w:line="240" w:lineRule="auto"/>
        <w:jc w:val="both"/>
        <w:rPr>
          <w:rFonts w:ascii="Times New Roman" w:hAnsi="Times New Roman" w:cs="Times New Roman"/>
          <w:b/>
          <w:bCs/>
          <w:color w:val="202020"/>
          <w:sz w:val="24"/>
          <w:szCs w:val="24"/>
          <w:shd w:val="clear" w:color="auto" w:fill="FFFFFF"/>
        </w:rPr>
      </w:pPr>
    </w:p>
    <w:p w14:paraId="7680BF1A" w14:textId="77777777" w:rsidR="002B1756" w:rsidRDefault="002E472A" w:rsidP="008D0CF9">
      <w:pPr>
        <w:shd w:val="clear" w:color="auto" w:fill="FFFFFF"/>
        <w:spacing w:after="0" w:line="240" w:lineRule="auto"/>
        <w:jc w:val="both"/>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 xml:space="preserve">(1) </w:t>
      </w:r>
      <w:r w:rsidRPr="001907E1">
        <w:rPr>
          <w:rFonts w:ascii="Times New Roman" w:hAnsi="Times New Roman" w:cs="Times New Roman"/>
          <w:color w:val="202020"/>
          <w:sz w:val="24"/>
          <w:szCs w:val="24"/>
          <w:shd w:val="clear" w:color="auto" w:fill="FFFFFF"/>
        </w:rPr>
        <w:t>Käesoleva seaduse § 1 punkt 10 jõustub 2025. aasta 1. jaanuaril.</w:t>
      </w:r>
    </w:p>
    <w:p w14:paraId="09BF0CE2" w14:textId="77777777" w:rsidR="002B1756" w:rsidRDefault="002B1756" w:rsidP="008D0CF9">
      <w:pPr>
        <w:shd w:val="clear" w:color="auto" w:fill="FFFFFF"/>
        <w:spacing w:after="0" w:line="240" w:lineRule="auto"/>
        <w:jc w:val="both"/>
        <w:rPr>
          <w:rFonts w:ascii="Times New Roman" w:hAnsi="Times New Roman" w:cs="Times New Roman"/>
          <w:color w:val="202020"/>
          <w:sz w:val="24"/>
          <w:szCs w:val="24"/>
          <w:shd w:val="clear" w:color="auto" w:fill="FFFFFF"/>
        </w:rPr>
      </w:pPr>
    </w:p>
    <w:p w14:paraId="62C322E6" w14:textId="44303DC8" w:rsidR="00DA1982" w:rsidRDefault="00625557" w:rsidP="008D0CF9">
      <w:pPr>
        <w:shd w:val="clear" w:color="auto" w:fill="FFFFFF"/>
        <w:spacing w:after="0" w:line="240" w:lineRule="auto"/>
        <w:jc w:val="both"/>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 xml:space="preserve">(2) </w:t>
      </w:r>
      <w:r w:rsidR="00BB4F67">
        <w:rPr>
          <w:rFonts w:ascii="Times New Roman" w:hAnsi="Times New Roman" w:cs="Times New Roman"/>
          <w:color w:val="202020"/>
          <w:sz w:val="24"/>
          <w:szCs w:val="24"/>
          <w:shd w:val="clear" w:color="auto" w:fill="FFFFFF"/>
        </w:rPr>
        <w:t>Käesoleva seaduse §</w:t>
      </w:r>
      <w:r w:rsidR="00DA1982">
        <w:rPr>
          <w:rFonts w:ascii="Times New Roman" w:hAnsi="Times New Roman" w:cs="Times New Roman"/>
          <w:color w:val="202020"/>
          <w:sz w:val="24"/>
          <w:szCs w:val="24"/>
          <w:shd w:val="clear" w:color="auto" w:fill="FFFFFF"/>
        </w:rPr>
        <w:t xml:space="preserve"> 4 punkti</w:t>
      </w:r>
      <w:r w:rsidR="00AB69A6">
        <w:rPr>
          <w:rFonts w:ascii="Times New Roman" w:hAnsi="Times New Roman" w:cs="Times New Roman"/>
          <w:color w:val="202020"/>
          <w:sz w:val="24"/>
          <w:szCs w:val="24"/>
          <w:shd w:val="clear" w:color="auto" w:fill="FFFFFF"/>
        </w:rPr>
        <w:t>d</w:t>
      </w:r>
      <w:r w:rsidR="00DA1982">
        <w:rPr>
          <w:rFonts w:ascii="Times New Roman" w:hAnsi="Times New Roman" w:cs="Times New Roman"/>
          <w:color w:val="202020"/>
          <w:sz w:val="24"/>
          <w:szCs w:val="24"/>
          <w:shd w:val="clear" w:color="auto" w:fill="FFFFFF"/>
        </w:rPr>
        <w:t xml:space="preserve"> 1</w:t>
      </w:r>
      <w:r w:rsidR="00D30DA9">
        <w:rPr>
          <w:rFonts w:ascii="Times New Roman" w:hAnsi="Times New Roman" w:cs="Times New Roman"/>
          <w:color w:val="202020"/>
          <w:sz w:val="24"/>
          <w:szCs w:val="24"/>
          <w:shd w:val="clear" w:color="auto" w:fill="FFFFFF"/>
        </w:rPr>
        <w:t>–</w:t>
      </w:r>
      <w:r w:rsidR="00DA1982">
        <w:rPr>
          <w:rFonts w:ascii="Times New Roman" w:hAnsi="Times New Roman" w:cs="Times New Roman"/>
          <w:color w:val="202020"/>
          <w:sz w:val="24"/>
          <w:szCs w:val="24"/>
          <w:shd w:val="clear" w:color="auto" w:fill="FFFFFF"/>
        </w:rPr>
        <w:t>3</w:t>
      </w:r>
      <w:r w:rsidR="003B73C4">
        <w:rPr>
          <w:rFonts w:ascii="Times New Roman" w:hAnsi="Times New Roman" w:cs="Times New Roman"/>
          <w:color w:val="202020"/>
          <w:sz w:val="24"/>
          <w:szCs w:val="24"/>
          <w:shd w:val="clear" w:color="auto" w:fill="FFFFFF"/>
        </w:rPr>
        <w:t xml:space="preserve"> ja 7</w:t>
      </w:r>
      <w:r w:rsidR="00DA1982">
        <w:rPr>
          <w:rFonts w:ascii="Times New Roman" w:hAnsi="Times New Roman" w:cs="Times New Roman"/>
          <w:color w:val="202020"/>
          <w:sz w:val="24"/>
          <w:szCs w:val="24"/>
          <w:shd w:val="clear" w:color="auto" w:fill="FFFFFF"/>
        </w:rPr>
        <w:t xml:space="preserve"> jõustuvad 2026. aasta 1. jaanuaril.</w:t>
      </w:r>
    </w:p>
    <w:p w14:paraId="6007A0FB" w14:textId="77777777" w:rsidR="00DA1982" w:rsidRDefault="00DA1982" w:rsidP="008D0CF9">
      <w:pPr>
        <w:shd w:val="clear" w:color="auto" w:fill="FFFFFF"/>
        <w:spacing w:after="0" w:line="240" w:lineRule="auto"/>
        <w:jc w:val="both"/>
        <w:rPr>
          <w:rFonts w:ascii="Times New Roman" w:hAnsi="Times New Roman" w:cs="Times New Roman"/>
          <w:color w:val="202020"/>
          <w:sz w:val="24"/>
          <w:szCs w:val="24"/>
          <w:shd w:val="clear" w:color="auto" w:fill="FFFFFF"/>
        </w:rPr>
      </w:pPr>
    </w:p>
    <w:p w14:paraId="108D5CE3" w14:textId="40FA81EC" w:rsidR="002C49CB" w:rsidRDefault="002C49CB" w:rsidP="008D0CF9">
      <w:pPr>
        <w:shd w:val="clear" w:color="auto" w:fill="FFFFFF"/>
        <w:spacing w:after="0" w:line="240" w:lineRule="auto"/>
        <w:jc w:val="both"/>
        <w:rPr>
          <w:rFonts w:ascii="Times New Roman" w:hAnsi="Times New Roman" w:cs="Times New Roman"/>
          <w:color w:val="202020"/>
          <w:sz w:val="24"/>
          <w:szCs w:val="24"/>
          <w:shd w:val="clear" w:color="auto" w:fill="FFFFFF"/>
        </w:rPr>
      </w:pPr>
    </w:p>
    <w:p w14:paraId="0B05BD3A" w14:textId="77777777" w:rsidR="002B1756" w:rsidRDefault="002B1756" w:rsidP="008D0CF9">
      <w:pPr>
        <w:shd w:val="clear" w:color="auto" w:fill="FFFFFF"/>
        <w:spacing w:after="0" w:line="240" w:lineRule="auto"/>
        <w:jc w:val="both"/>
        <w:rPr>
          <w:rFonts w:ascii="Times New Roman" w:hAnsi="Times New Roman" w:cs="Times New Roman"/>
          <w:color w:val="202020"/>
          <w:sz w:val="24"/>
          <w:szCs w:val="24"/>
          <w:shd w:val="clear" w:color="auto" w:fill="FFFFFF"/>
        </w:rPr>
      </w:pPr>
    </w:p>
    <w:p w14:paraId="4F2341D3" w14:textId="77777777" w:rsidR="00B81C64" w:rsidRPr="00B81C64" w:rsidRDefault="00B81C64" w:rsidP="00B81C64">
      <w:pPr>
        <w:shd w:val="clear" w:color="auto" w:fill="FFFFFF"/>
        <w:spacing w:after="0" w:line="240" w:lineRule="auto"/>
        <w:jc w:val="both"/>
        <w:rPr>
          <w:rFonts w:ascii="Times New Roman" w:hAnsi="Times New Roman" w:cs="Times New Roman"/>
          <w:color w:val="202020"/>
          <w:sz w:val="24"/>
          <w:szCs w:val="24"/>
          <w:shd w:val="clear" w:color="auto" w:fill="FFFFFF"/>
        </w:rPr>
      </w:pPr>
      <w:bookmarkStart w:id="50" w:name="_Hlk66788165"/>
      <w:r w:rsidRPr="00B81C64">
        <w:rPr>
          <w:rFonts w:ascii="Times New Roman" w:hAnsi="Times New Roman" w:cs="Times New Roman"/>
          <w:color w:val="202020"/>
          <w:sz w:val="24"/>
          <w:szCs w:val="24"/>
          <w:shd w:val="clear" w:color="auto" w:fill="FFFFFF"/>
        </w:rPr>
        <w:t xml:space="preserve">Lauri </w:t>
      </w:r>
      <w:proofErr w:type="spellStart"/>
      <w:r w:rsidRPr="00B81C64">
        <w:rPr>
          <w:rFonts w:ascii="Times New Roman" w:hAnsi="Times New Roman" w:cs="Times New Roman"/>
          <w:color w:val="202020"/>
          <w:sz w:val="24"/>
          <w:szCs w:val="24"/>
          <w:shd w:val="clear" w:color="auto" w:fill="FFFFFF"/>
        </w:rPr>
        <w:t>Hussar</w:t>
      </w:r>
      <w:proofErr w:type="spellEnd"/>
    </w:p>
    <w:p w14:paraId="16A1224F" w14:textId="77777777" w:rsidR="00B81C64" w:rsidRPr="00B81C64" w:rsidRDefault="00B81C64" w:rsidP="00B81C64">
      <w:pPr>
        <w:shd w:val="clear" w:color="auto" w:fill="FFFFFF"/>
        <w:spacing w:after="0" w:line="240" w:lineRule="auto"/>
        <w:jc w:val="both"/>
        <w:rPr>
          <w:rFonts w:ascii="Times New Roman" w:hAnsi="Times New Roman" w:cs="Times New Roman"/>
          <w:color w:val="202020"/>
          <w:sz w:val="24"/>
          <w:szCs w:val="24"/>
          <w:shd w:val="clear" w:color="auto" w:fill="FFFFFF"/>
        </w:rPr>
      </w:pPr>
      <w:r w:rsidRPr="00B81C64">
        <w:rPr>
          <w:rFonts w:ascii="Times New Roman" w:hAnsi="Times New Roman" w:cs="Times New Roman"/>
          <w:color w:val="202020"/>
          <w:sz w:val="24"/>
          <w:szCs w:val="24"/>
          <w:shd w:val="clear" w:color="auto" w:fill="FFFFFF"/>
        </w:rPr>
        <w:t>Riigikogu esimees</w:t>
      </w:r>
    </w:p>
    <w:p w14:paraId="3EADDE55" w14:textId="77777777" w:rsidR="00B81C64" w:rsidRPr="00B81C64" w:rsidRDefault="00B81C64" w:rsidP="00B81C64">
      <w:pPr>
        <w:shd w:val="clear" w:color="auto" w:fill="FFFFFF"/>
        <w:spacing w:after="0" w:line="240" w:lineRule="auto"/>
        <w:jc w:val="both"/>
        <w:rPr>
          <w:rFonts w:ascii="Times New Roman" w:hAnsi="Times New Roman" w:cs="Times New Roman"/>
          <w:color w:val="202020"/>
          <w:sz w:val="24"/>
          <w:szCs w:val="24"/>
          <w:shd w:val="clear" w:color="auto" w:fill="FFFFFF"/>
        </w:rPr>
      </w:pPr>
    </w:p>
    <w:p w14:paraId="2F372E1C" w14:textId="6BC3C177" w:rsidR="00B81C64" w:rsidRPr="00B81C64" w:rsidRDefault="00B81C64" w:rsidP="00B81C64">
      <w:pPr>
        <w:shd w:val="clear" w:color="auto" w:fill="FFFFFF"/>
        <w:spacing w:after="0" w:line="240" w:lineRule="auto"/>
        <w:jc w:val="both"/>
        <w:rPr>
          <w:rFonts w:ascii="Times New Roman" w:hAnsi="Times New Roman" w:cs="Times New Roman"/>
          <w:color w:val="202020"/>
          <w:sz w:val="24"/>
          <w:szCs w:val="24"/>
          <w:shd w:val="clear" w:color="auto" w:fill="FFFFFF"/>
        </w:rPr>
      </w:pPr>
      <w:r w:rsidRPr="00B81C64">
        <w:rPr>
          <w:rFonts w:ascii="Times New Roman" w:hAnsi="Times New Roman" w:cs="Times New Roman"/>
          <w:color w:val="202020"/>
          <w:sz w:val="24"/>
          <w:szCs w:val="24"/>
          <w:shd w:val="clear" w:color="auto" w:fill="FFFFFF"/>
        </w:rPr>
        <w:t>Tallinn,</w:t>
      </w:r>
      <w:r w:rsidRPr="00B81C64">
        <w:rPr>
          <w:rFonts w:ascii="Times New Roman" w:hAnsi="Times New Roman" w:cs="Times New Roman"/>
          <w:color w:val="202020"/>
          <w:sz w:val="24"/>
          <w:szCs w:val="24"/>
          <w:shd w:val="clear" w:color="auto" w:fill="FFFFFF"/>
        </w:rPr>
        <w:tab/>
      </w:r>
      <w:r w:rsidRPr="00B81C64">
        <w:rPr>
          <w:rFonts w:ascii="Times New Roman" w:hAnsi="Times New Roman" w:cs="Times New Roman"/>
          <w:color w:val="202020"/>
          <w:sz w:val="24"/>
          <w:szCs w:val="24"/>
          <w:shd w:val="clear" w:color="auto" w:fill="FFFFFF"/>
        </w:rPr>
        <w:tab/>
        <w:t>202</w:t>
      </w:r>
      <w:r w:rsidR="00BE6A73">
        <w:rPr>
          <w:rFonts w:ascii="Times New Roman" w:hAnsi="Times New Roman" w:cs="Times New Roman"/>
          <w:color w:val="202020"/>
          <w:sz w:val="24"/>
          <w:szCs w:val="24"/>
          <w:shd w:val="clear" w:color="auto" w:fill="FFFFFF"/>
        </w:rPr>
        <w:t>4</w:t>
      </w:r>
      <w:r w:rsidR="00D83DCD">
        <w:rPr>
          <w:rFonts w:ascii="Times New Roman" w:hAnsi="Times New Roman" w:cs="Times New Roman"/>
          <w:color w:val="202020"/>
          <w:sz w:val="24"/>
          <w:szCs w:val="24"/>
          <w:shd w:val="clear" w:color="auto" w:fill="FFFFFF"/>
        </w:rPr>
        <w:t>. a.</w:t>
      </w:r>
    </w:p>
    <w:p w14:paraId="72F0A9BB" w14:textId="77777777" w:rsidR="00B81C64" w:rsidRPr="007A25E0" w:rsidRDefault="00B81C64" w:rsidP="00B81C64">
      <w:pPr>
        <w:shd w:val="clear" w:color="auto" w:fill="FFFFFF"/>
        <w:spacing w:after="0" w:line="240" w:lineRule="auto"/>
        <w:jc w:val="both"/>
        <w:rPr>
          <w:rFonts w:ascii="Times New Roman" w:hAnsi="Times New Roman" w:cs="Times New Roman"/>
          <w:color w:val="202020"/>
          <w:sz w:val="24"/>
          <w:szCs w:val="24"/>
          <w:shd w:val="clear" w:color="auto" w:fill="FFFFFF"/>
        </w:rPr>
      </w:pPr>
    </w:p>
    <w:bookmarkEnd w:id="50"/>
    <w:p w14:paraId="20B68A0F" w14:textId="377F16DF" w:rsidR="00A75E10" w:rsidRPr="007A25E0" w:rsidRDefault="00B81C64" w:rsidP="007A25E0">
      <w:pPr>
        <w:pBdr>
          <w:top w:val="single" w:sz="4" w:space="1" w:color="auto"/>
        </w:pBdr>
        <w:shd w:val="clear" w:color="auto" w:fill="FFFFFF"/>
        <w:spacing w:after="0" w:line="240" w:lineRule="auto"/>
        <w:jc w:val="both"/>
        <w:rPr>
          <w:rFonts w:ascii="Times New Roman" w:hAnsi="Times New Roman" w:cs="Times New Roman"/>
          <w:color w:val="202020"/>
          <w:sz w:val="24"/>
          <w:szCs w:val="24"/>
          <w:shd w:val="clear" w:color="auto" w:fill="FFFFFF"/>
        </w:rPr>
      </w:pPr>
      <w:r w:rsidRPr="007A25E0">
        <w:rPr>
          <w:rFonts w:ascii="Times New Roman" w:hAnsi="Times New Roman" w:cs="Times New Roman"/>
          <w:color w:val="202020"/>
          <w:sz w:val="24"/>
          <w:szCs w:val="24"/>
          <w:shd w:val="clear" w:color="auto" w:fill="FFFFFF"/>
        </w:rPr>
        <w:t>Esitab Vabariigi Valitsus</w:t>
      </w:r>
      <w:r w:rsidR="00BE6A73" w:rsidRPr="007A25E0">
        <w:rPr>
          <w:rFonts w:ascii="Times New Roman" w:hAnsi="Times New Roman" w:cs="Times New Roman"/>
          <w:color w:val="202020"/>
          <w:sz w:val="24"/>
          <w:szCs w:val="24"/>
          <w:shd w:val="clear" w:color="auto" w:fill="FFFFFF"/>
        </w:rPr>
        <w:t xml:space="preserve">                        </w:t>
      </w:r>
      <w:r w:rsidRPr="007A25E0">
        <w:rPr>
          <w:rFonts w:ascii="Times New Roman" w:hAnsi="Times New Roman" w:cs="Times New Roman"/>
          <w:color w:val="202020"/>
          <w:sz w:val="24"/>
          <w:szCs w:val="24"/>
          <w:shd w:val="clear" w:color="auto" w:fill="FFFFFF"/>
        </w:rPr>
        <w:t>202</w:t>
      </w:r>
      <w:r w:rsidR="00BE6A73" w:rsidRPr="007A25E0">
        <w:rPr>
          <w:rFonts w:ascii="Times New Roman" w:hAnsi="Times New Roman" w:cs="Times New Roman"/>
          <w:color w:val="202020"/>
          <w:sz w:val="24"/>
          <w:szCs w:val="24"/>
          <w:shd w:val="clear" w:color="auto" w:fill="FFFFFF"/>
        </w:rPr>
        <w:t>4</w:t>
      </w:r>
      <w:r w:rsidR="00D83DCD" w:rsidRPr="007A25E0">
        <w:rPr>
          <w:rFonts w:ascii="Times New Roman" w:hAnsi="Times New Roman" w:cs="Times New Roman"/>
          <w:color w:val="202020"/>
          <w:sz w:val="24"/>
          <w:szCs w:val="24"/>
          <w:shd w:val="clear" w:color="auto" w:fill="FFFFFF"/>
        </w:rPr>
        <w:t>. a.</w:t>
      </w:r>
    </w:p>
    <w:sectPr w:rsidR="00A75E10" w:rsidRPr="007A25E0">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Helen Uustalu" w:date="2024-03-01T09:34:00Z" w:initials="HU">
    <w:p w14:paraId="2AE5ECCA" w14:textId="77777777" w:rsidR="00F875BC" w:rsidRDefault="00F875BC" w:rsidP="00414018">
      <w:pPr>
        <w:pStyle w:val="Kommentaaritekst"/>
      </w:pPr>
      <w:r>
        <w:rPr>
          <w:rStyle w:val="Kommentaariviide"/>
        </w:rPr>
        <w:annotationRef/>
      </w:r>
      <w:r>
        <w:t>Kui on LasteKS muutmisest tulenevad muudatused, siis peab pealkirja muutma. Palun üle vaadata selle mõtte taustal pealkiri.</w:t>
      </w:r>
    </w:p>
  </w:comment>
  <w:comment w:id="1" w:author="Helen Uustalu" w:date="2024-02-13T10:12:00Z" w:initials="HU">
    <w:p w14:paraId="23F2B3D8" w14:textId="7F51478F" w:rsidR="00881089" w:rsidRDefault="00881089" w:rsidP="000C5459">
      <w:pPr>
        <w:pStyle w:val="Kommentaaritekst"/>
      </w:pPr>
      <w:r>
        <w:rPr>
          <w:rStyle w:val="Kommentaariviide"/>
        </w:rPr>
        <w:annotationRef/>
      </w:r>
      <w:r>
        <w:t>Seda osa ei ole vaja asendada, kuna jääb samaks</w:t>
      </w:r>
    </w:p>
  </w:comment>
  <w:comment w:id="4" w:author="Helen Uustalu" w:date="2024-02-13T10:23:00Z" w:initials="HU">
    <w:p w14:paraId="056CF119" w14:textId="77777777" w:rsidR="00F73874" w:rsidRDefault="00F73874" w:rsidP="007643C0">
      <w:pPr>
        <w:pStyle w:val="Kommentaaritekst"/>
      </w:pPr>
      <w:r>
        <w:rPr>
          <w:rStyle w:val="Kommentaariviide"/>
        </w:rPr>
        <w:annotationRef/>
      </w:r>
      <w:r>
        <w:t>Seda osa ei ole vaja asendada, kuna jääb samaks</w:t>
      </w:r>
    </w:p>
  </w:comment>
  <w:comment w:id="7" w:author="Helen Uustalu" w:date="2024-02-13T10:47:00Z" w:initials="HU">
    <w:p w14:paraId="1BE85765" w14:textId="77777777" w:rsidR="003E08E7" w:rsidRDefault="003E08E7" w:rsidP="00F65D3B">
      <w:pPr>
        <w:pStyle w:val="Kommentaaritekst"/>
      </w:pPr>
      <w:r>
        <w:rPr>
          <w:rStyle w:val="Kommentaariviide"/>
        </w:rPr>
        <w:annotationRef/>
      </w:r>
      <w:r>
        <w:t>Et ei peaks muutma numeratsiooni ja rakendussätte pealkirja, siis sobib selle sätte sisu ka kehtiva §-i 27 pärast lõiget 2</w:t>
      </w:r>
    </w:p>
  </w:comment>
  <w:comment w:id="8" w:author="Helen Uustalu" w:date="2024-02-13T10:49:00Z" w:initials="HU">
    <w:p w14:paraId="6CA9A08C" w14:textId="77777777" w:rsidR="005D1507" w:rsidRDefault="005D1507" w:rsidP="001F0B70">
      <w:pPr>
        <w:pStyle w:val="Kommentaaritekst"/>
      </w:pPr>
      <w:r>
        <w:rPr>
          <w:rStyle w:val="Kommentaariviide"/>
        </w:rPr>
        <w:annotationRef/>
      </w:r>
      <w:r>
        <w:t>See tuleks siin ära muuta, kui eelmises kommentaaris tehtud muudatusega arvestatakse.</w:t>
      </w:r>
    </w:p>
  </w:comment>
  <w:comment w:id="18" w:author="Helen Uustalu" w:date="2024-02-13T11:25:00Z" w:initials="HU">
    <w:p w14:paraId="65E43C10" w14:textId="77777777" w:rsidR="00DF08F1" w:rsidRDefault="00DF08F1" w:rsidP="00F719DD">
      <w:pPr>
        <w:pStyle w:val="Kommentaaritekst"/>
      </w:pPr>
      <w:r>
        <w:rPr>
          <w:rStyle w:val="Kommentaariviide"/>
        </w:rPr>
        <w:annotationRef/>
      </w:r>
      <w:r>
        <w:t>Peatükki ei ole vaja täpsustada, kuna tegemist ei ole peatüki esimese ega viimase sättega, mille puhul tekiks ilma peatükki nimetama küsimus, kumba peatükki on säte kavandatud</w:t>
      </w:r>
    </w:p>
  </w:comment>
  <w:comment w:id="25" w:author="Helen Uustalu" w:date="2024-02-13T11:40:00Z" w:initials="HU">
    <w:p w14:paraId="138151F1" w14:textId="77777777" w:rsidR="00AB6A02" w:rsidRDefault="00AB6A02" w:rsidP="006B6D81">
      <w:pPr>
        <w:pStyle w:val="Kommentaaritekst"/>
      </w:pPr>
      <w:r>
        <w:rPr>
          <w:rStyle w:val="Kommentaariviide"/>
        </w:rPr>
        <w:annotationRef/>
      </w:r>
      <w:r>
        <w:t>Sobituks paremini 7'2 jaoks, sest siis asuks peale viimast teenust ja enne esimest toetust.</w:t>
      </w:r>
    </w:p>
  </w:comment>
  <w:comment w:id="32" w:author="Helen Uustalu" w:date="2024-02-13T11:41:00Z" w:initials="HU">
    <w:p w14:paraId="3963E8A6" w14:textId="77777777" w:rsidR="00AB6A02" w:rsidRDefault="00AB6A02" w:rsidP="00F80CF9">
      <w:pPr>
        <w:pStyle w:val="Kommentaaritekst"/>
      </w:pPr>
      <w:r>
        <w:rPr>
          <w:rStyle w:val="Kommentaariviide"/>
        </w:rPr>
        <w:annotationRef/>
      </w:r>
      <w:r>
        <w:t>Palun muuta sätete numeratsioon§ 130' 6 jne.</w:t>
      </w:r>
    </w:p>
  </w:comment>
  <w:comment w:id="44" w:author="Helen Uustalu" w:date="2024-02-13T12:05:00Z" w:initials="HU">
    <w:p w14:paraId="554CEA1D" w14:textId="77777777" w:rsidR="00840E1A" w:rsidRDefault="00840E1A" w:rsidP="00A24ED8">
      <w:pPr>
        <w:pStyle w:val="Kommentaaritekst"/>
      </w:pPr>
      <w:r>
        <w:rPr>
          <w:rStyle w:val="Kommentaariviide"/>
        </w:rPr>
        <w:annotationRef/>
      </w:r>
      <w:r>
        <w:t>Palun parandage muudatuse asukohta. Muudatused esitatakse muudetavate sätete esinemise järjekorras.</w:t>
      </w:r>
    </w:p>
  </w:comment>
  <w:comment w:id="45" w:author="Helen Uustalu" w:date="2024-02-13T12:06:00Z" w:initials="HU">
    <w:p w14:paraId="61D74BE9" w14:textId="77777777" w:rsidR="00840E1A" w:rsidRDefault="00840E1A" w:rsidP="004C26B8">
      <w:pPr>
        <w:pStyle w:val="Kommentaaritekst"/>
      </w:pPr>
      <w:r>
        <w:rPr>
          <w:rStyle w:val="Kommentaariviide"/>
        </w:rPr>
        <w:annotationRef/>
      </w:r>
      <w:r>
        <w:t>See säte on ka hetkel vales kohas, kuid kui perepõhise hooldusteenuse tugiteenuse asukoht panna §-desse 130'6 jj, siis ei pea selle sätte asukohta muutma enam.</w:t>
      </w:r>
    </w:p>
  </w:comment>
  <w:comment w:id="46" w:author="Helen Uustalu" w:date="2024-02-13T12:36:00Z" w:initials="HU">
    <w:p w14:paraId="5D9F893C" w14:textId="77777777" w:rsidR="00F5167B" w:rsidRDefault="00F5167B" w:rsidP="00B62541">
      <w:pPr>
        <w:pStyle w:val="Kommentaaritekst"/>
      </w:pPr>
      <w:r>
        <w:rPr>
          <w:rStyle w:val="Kommentaariviide"/>
        </w:rPr>
        <w:annotationRef/>
      </w:r>
      <w:r>
        <w:t>Siin piisab viite asendamisest.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AE5ECCA" w15:done="0"/>
  <w15:commentEx w15:paraId="23F2B3D8" w15:done="0"/>
  <w15:commentEx w15:paraId="056CF119" w15:done="0"/>
  <w15:commentEx w15:paraId="1BE85765" w15:done="0"/>
  <w15:commentEx w15:paraId="6CA9A08C" w15:done="0"/>
  <w15:commentEx w15:paraId="65E43C10" w15:done="0"/>
  <w15:commentEx w15:paraId="138151F1" w15:done="0"/>
  <w15:commentEx w15:paraId="3963E8A6" w15:done="0"/>
  <w15:commentEx w15:paraId="554CEA1D" w15:done="0"/>
  <w15:commentEx w15:paraId="61D74BE9" w15:done="0"/>
  <w15:commentEx w15:paraId="5D9F893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8C1F90" w16cex:dateUtc="2024-03-01T07:34:00Z"/>
  <w16cex:commentExtensible w16cex:durableId="2975BF29" w16cex:dateUtc="2024-02-13T08:12:00Z"/>
  <w16cex:commentExtensible w16cex:durableId="2975C1A4" w16cex:dateUtc="2024-02-13T08:23:00Z"/>
  <w16cex:commentExtensible w16cex:durableId="2975C736" w16cex:dateUtc="2024-02-13T08:47:00Z"/>
  <w16cex:commentExtensible w16cex:durableId="2975C7AF" w16cex:dateUtc="2024-02-13T08:49:00Z"/>
  <w16cex:commentExtensible w16cex:durableId="2975D03F" w16cex:dateUtc="2024-02-13T09:25:00Z"/>
  <w16cex:commentExtensible w16cex:durableId="2975D39F" w16cex:dateUtc="2024-02-13T09:40:00Z"/>
  <w16cex:commentExtensible w16cex:durableId="2975D3DF" w16cex:dateUtc="2024-02-13T09:41:00Z"/>
  <w16cex:commentExtensible w16cex:durableId="2975D991" w16cex:dateUtc="2024-02-13T10:05:00Z"/>
  <w16cex:commentExtensible w16cex:durableId="2975D9DB" w16cex:dateUtc="2024-02-13T10:06:00Z"/>
  <w16cex:commentExtensible w16cex:durableId="2975E0D7" w16cex:dateUtc="2024-02-13T10: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AE5ECCA" w16cid:durableId="298C1F90"/>
  <w16cid:commentId w16cid:paraId="23F2B3D8" w16cid:durableId="2975BF29"/>
  <w16cid:commentId w16cid:paraId="056CF119" w16cid:durableId="2975C1A4"/>
  <w16cid:commentId w16cid:paraId="1BE85765" w16cid:durableId="2975C736"/>
  <w16cid:commentId w16cid:paraId="6CA9A08C" w16cid:durableId="2975C7AF"/>
  <w16cid:commentId w16cid:paraId="65E43C10" w16cid:durableId="2975D03F"/>
  <w16cid:commentId w16cid:paraId="138151F1" w16cid:durableId="2975D39F"/>
  <w16cid:commentId w16cid:paraId="3963E8A6" w16cid:durableId="2975D3DF"/>
  <w16cid:commentId w16cid:paraId="554CEA1D" w16cid:durableId="2975D991"/>
  <w16cid:commentId w16cid:paraId="61D74BE9" w16cid:durableId="2975D9DB"/>
  <w16cid:commentId w16cid:paraId="5D9F893C" w16cid:durableId="2975E0D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33129"/>
    <w:multiLevelType w:val="hybridMultilevel"/>
    <w:tmpl w:val="416C503C"/>
    <w:lvl w:ilvl="0" w:tplc="50D20558">
      <w:start w:val="1"/>
      <w:numFmt w:val="decimal"/>
      <w:lvlText w:val="(%1)"/>
      <w:lvlJc w:val="left"/>
      <w:pPr>
        <w:ind w:left="460" w:hanging="360"/>
      </w:pPr>
      <w:rPr>
        <w:rFonts w:hint="default"/>
      </w:rPr>
    </w:lvl>
    <w:lvl w:ilvl="1" w:tplc="04250019" w:tentative="1">
      <w:start w:val="1"/>
      <w:numFmt w:val="lowerLetter"/>
      <w:lvlText w:val="%2."/>
      <w:lvlJc w:val="left"/>
      <w:pPr>
        <w:ind w:left="1180" w:hanging="360"/>
      </w:pPr>
    </w:lvl>
    <w:lvl w:ilvl="2" w:tplc="0425001B" w:tentative="1">
      <w:start w:val="1"/>
      <w:numFmt w:val="lowerRoman"/>
      <w:lvlText w:val="%3."/>
      <w:lvlJc w:val="right"/>
      <w:pPr>
        <w:ind w:left="1900" w:hanging="180"/>
      </w:pPr>
    </w:lvl>
    <w:lvl w:ilvl="3" w:tplc="0425000F" w:tentative="1">
      <w:start w:val="1"/>
      <w:numFmt w:val="decimal"/>
      <w:lvlText w:val="%4."/>
      <w:lvlJc w:val="left"/>
      <w:pPr>
        <w:ind w:left="2620" w:hanging="360"/>
      </w:pPr>
    </w:lvl>
    <w:lvl w:ilvl="4" w:tplc="04250019" w:tentative="1">
      <w:start w:val="1"/>
      <w:numFmt w:val="lowerLetter"/>
      <w:lvlText w:val="%5."/>
      <w:lvlJc w:val="left"/>
      <w:pPr>
        <w:ind w:left="3340" w:hanging="360"/>
      </w:pPr>
    </w:lvl>
    <w:lvl w:ilvl="5" w:tplc="0425001B" w:tentative="1">
      <w:start w:val="1"/>
      <w:numFmt w:val="lowerRoman"/>
      <w:lvlText w:val="%6."/>
      <w:lvlJc w:val="right"/>
      <w:pPr>
        <w:ind w:left="4060" w:hanging="180"/>
      </w:pPr>
    </w:lvl>
    <w:lvl w:ilvl="6" w:tplc="0425000F" w:tentative="1">
      <w:start w:val="1"/>
      <w:numFmt w:val="decimal"/>
      <w:lvlText w:val="%7."/>
      <w:lvlJc w:val="left"/>
      <w:pPr>
        <w:ind w:left="4780" w:hanging="360"/>
      </w:pPr>
    </w:lvl>
    <w:lvl w:ilvl="7" w:tplc="04250019" w:tentative="1">
      <w:start w:val="1"/>
      <w:numFmt w:val="lowerLetter"/>
      <w:lvlText w:val="%8."/>
      <w:lvlJc w:val="left"/>
      <w:pPr>
        <w:ind w:left="5500" w:hanging="360"/>
      </w:pPr>
    </w:lvl>
    <w:lvl w:ilvl="8" w:tplc="0425001B" w:tentative="1">
      <w:start w:val="1"/>
      <w:numFmt w:val="lowerRoman"/>
      <w:lvlText w:val="%9."/>
      <w:lvlJc w:val="right"/>
      <w:pPr>
        <w:ind w:left="6220" w:hanging="180"/>
      </w:pPr>
    </w:lvl>
  </w:abstractNum>
  <w:abstractNum w:abstractNumId="1" w15:restartNumberingAfterBreak="0">
    <w:nsid w:val="185E0023"/>
    <w:multiLevelType w:val="hybridMultilevel"/>
    <w:tmpl w:val="BE0C70C6"/>
    <w:lvl w:ilvl="0" w:tplc="E404087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5A849DE"/>
    <w:multiLevelType w:val="hybridMultilevel"/>
    <w:tmpl w:val="1A52FD38"/>
    <w:lvl w:ilvl="0" w:tplc="FA9AADA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8224D2E"/>
    <w:multiLevelType w:val="multilevel"/>
    <w:tmpl w:val="51102C20"/>
    <w:lvl w:ilvl="0">
      <w:start w:val="1"/>
      <w:numFmt w:val="decimal"/>
      <w:lvlText w:val="(%1."/>
      <w:lvlJc w:val="left"/>
      <w:pPr>
        <w:ind w:left="440" w:hanging="4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B39193C"/>
    <w:multiLevelType w:val="hybridMultilevel"/>
    <w:tmpl w:val="ABBCE52C"/>
    <w:lvl w:ilvl="0" w:tplc="EF4CCE16">
      <w:start w:val="1"/>
      <w:numFmt w:val="decimal"/>
      <w:lvlText w:val="(%1)"/>
      <w:lvlJc w:val="left"/>
      <w:pPr>
        <w:ind w:left="460" w:hanging="360"/>
      </w:pPr>
      <w:rPr>
        <w:rFonts w:hint="default"/>
      </w:rPr>
    </w:lvl>
    <w:lvl w:ilvl="1" w:tplc="04250019" w:tentative="1">
      <w:start w:val="1"/>
      <w:numFmt w:val="lowerLetter"/>
      <w:lvlText w:val="%2."/>
      <w:lvlJc w:val="left"/>
      <w:pPr>
        <w:ind w:left="1180" w:hanging="360"/>
      </w:pPr>
    </w:lvl>
    <w:lvl w:ilvl="2" w:tplc="0425001B" w:tentative="1">
      <w:start w:val="1"/>
      <w:numFmt w:val="lowerRoman"/>
      <w:lvlText w:val="%3."/>
      <w:lvlJc w:val="right"/>
      <w:pPr>
        <w:ind w:left="1900" w:hanging="180"/>
      </w:pPr>
    </w:lvl>
    <w:lvl w:ilvl="3" w:tplc="0425000F" w:tentative="1">
      <w:start w:val="1"/>
      <w:numFmt w:val="decimal"/>
      <w:lvlText w:val="%4."/>
      <w:lvlJc w:val="left"/>
      <w:pPr>
        <w:ind w:left="2620" w:hanging="360"/>
      </w:pPr>
    </w:lvl>
    <w:lvl w:ilvl="4" w:tplc="04250019" w:tentative="1">
      <w:start w:val="1"/>
      <w:numFmt w:val="lowerLetter"/>
      <w:lvlText w:val="%5."/>
      <w:lvlJc w:val="left"/>
      <w:pPr>
        <w:ind w:left="3340" w:hanging="360"/>
      </w:pPr>
    </w:lvl>
    <w:lvl w:ilvl="5" w:tplc="0425001B" w:tentative="1">
      <w:start w:val="1"/>
      <w:numFmt w:val="lowerRoman"/>
      <w:lvlText w:val="%6."/>
      <w:lvlJc w:val="right"/>
      <w:pPr>
        <w:ind w:left="4060" w:hanging="180"/>
      </w:pPr>
    </w:lvl>
    <w:lvl w:ilvl="6" w:tplc="0425000F" w:tentative="1">
      <w:start w:val="1"/>
      <w:numFmt w:val="decimal"/>
      <w:lvlText w:val="%7."/>
      <w:lvlJc w:val="left"/>
      <w:pPr>
        <w:ind w:left="4780" w:hanging="360"/>
      </w:pPr>
    </w:lvl>
    <w:lvl w:ilvl="7" w:tplc="04250019" w:tentative="1">
      <w:start w:val="1"/>
      <w:numFmt w:val="lowerLetter"/>
      <w:lvlText w:val="%8."/>
      <w:lvlJc w:val="left"/>
      <w:pPr>
        <w:ind w:left="5500" w:hanging="360"/>
      </w:pPr>
    </w:lvl>
    <w:lvl w:ilvl="8" w:tplc="0425001B" w:tentative="1">
      <w:start w:val="1"/>
      <w:numFmt w:val="lowerRoman"/>
      <w:lvlText w:val="%9."/>
      <w:lvlJc w:val="right"/>
      <w:pPr>
        <w:ind w:left="6220" w:hanging="180"/>
      </w:pPr>
    </w:lvl>
  </w:abstractNum>
  <w:abstractNum w:abstractNumId="5" w15:restartNumberingAfterBreak="0">
    <w:nsid w:val="4CD545A5"/>
    <w:multiLevelType w:val="hybridMultilevel"/>
    <w:tmpl w:val="13AAC9A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43A13A9"/>
    <w:multiLevelType w:val="hybridMultilevel"/>
    <w:tmpl w:val="FE3CC7FC"/>
    <w:lvl w:ilvl="0" w:tplc="9942F24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7AA85FDD"/>
    <w:multiLevelType w:val="hybridMultilevel"/>
    <w:tmpl w:val="3DC04668"/>
    <w:lvl w:ilvl="0" w:tplc="F48EA212">
      <w:start w:val="1"/>
      <w:numFmt w:val="decimal"/>
      <w:lvlText w:val="%1)"/>
      <w:lvlJc w:val="left"/>
      <w:pPr>
        <w:ind w:left="460" w:hanging="360"/>
      </w:pPr>
      <w:rPr>
        <w:rFonts w:hint="default"/>
      </w:rPr>
    </w:lvl>
    <w:lvl w:ilvl="1" w:tplc="04250019" w:tentative="1">
      <w:start w:val="1"/>
      <w:numFmt w:val="lowerLetter"/>
      <w:lvlText w:val="%2."/>
      <w:lvlJc w:val="left"/>
      <w:pPr>
        <w:ind w:left="1180" w:hanging="360"/>
      </w:pPr>
    </w:lvl>
    <w:lvl w:ilvl="2" w:tplc="0425001B" w:tentative="1">
      <w:start w:val="1"/>
      <w:numFmt w:val="lowerRoman"/>
      <w:lvlText w:val="%3."/>
      <w:lvlJc w:val="right"/>
      <w:pPr>
        <w:ind w:left="1900" w:hanging="180"/>
      </w:pPr>
    </w:lvl>
    <w:lvl w:ilvl="3" w:tplc="0425000F" w:tentative="1">
      <w:start w:val="1"/>
      <w:numFmt w:val="decimal"/>
      <w:lvlText w:val="%4."/>
      <w:lvlJc w:val="left"/>
      <w:pPr>
        <w:ind w:left="2620" w:hanging="360"/>
      </w:pPr>
    </w:lvl>
    <w:lvl w:ilvl="4" w:tplc="04250019" w:tentative="1">
      <w:start w:val="1"/>
      <w:numFmt w:val="lowerLetter"/>
      <w:lvlText w:val="%5."/>
      <w:lvlJc w:val="left"/>
      <w:pPr>
        <w:ind w:left="3340" w:hanging="360"/>
      </w:pPr>
    </w:lvl>
    <w:lvl w:ilvl="5" w:tplc="0425001B" w:tentative="1">
      <w:start w:val="1"/>
      <w:numFmt w:val="lowerRoman"/>
      <w:lvlText w:val="%6."/>
      <w:lvlJc w:val="right"/>
      <w:pPr>
        <w:ind w:left="4060" w:hanging="180"/>
      </w:pPr>
    </w:lvl>
    <w:lvl w:ilvl="6" w:tplc="0425000F" w:tentative="1">
      <w:start w:val="1"/>
      <w:numFmt w:val="decimal"/>
      <w:lvlText w:val="%7."/>
      <w:lvlJc w:val="left"/>
      <w:pPr>
        <w:ind w:left="4780" w:hanging="360"/>
      </w:pPr>
    </w:lvl>
    <w:lvl w:ilvl="7" w:tplc="04250019" w:tentative="1">
      <w:start w:val="1"/>
      <w:numFmt w:val="lowerLetter"/>
      <w:lvlText w:val="%8."/>
      <w:lvlJc w:val="left"/>
      <w:pPr>
        <w:ind w:left="5500" w:hanging="360"/>
      </w:pPr>
    </w:lvl>
    <w:lvl w:ilvl="8" w:tplc="0425001B" w:tentative="1">
      <w:start w:val="1"/>
      <w:numFmt w:val="lowerRoman"/>
      <w:lvlText w:val="%9."/>
      <w:lvlJc w:val="right"/>
      <w:pPr>
        <w:ind w:left="6220" w:hanging="180"/>
      </w:pPr>
    </w:lvl>
  </w:abstractNum>
  <w:num w:numId="1" w16cid:durableId="1039477141">
    <w:abstractNumId w:val="1"/>
  </w:num>
  <w:num w:numId="2" w16cid:durableId="1578319453">
    <w:abstractNumId w:val="0"/>
  </w:num>
  <w:num w:numId="3" w16cid:durableId="1638998457">
    <w:abstractNumId w:val="4"/>
  </w:num>
  <w:num w:numId="4" w16cid:durableId="745611405">
    <w:abstractNumId w:val="7"/>
  </w:num>
  <w:num w:numId="5" w16cid:durableId="1329358501">
    <w:abstractNumId w:val="5"/>
  </w:num>
  <w:num w:numId="6" w16cid:durableId="877202532">
    <w:abstractNumId w:val="2"/>
  </w:num>
  <w:num w:numId="7" w16cid:durableId="141166340">
    <w:abstractNumId w:val="3"/>
  </w:num>
  <w:num w:numId="8" w16cid:durableId="207277402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elen Uustalu">
    <w15:presenceInfo w15:providerId="AD" w15:userId="S::Helen.Uustalu@just.ee::dae08b0d-4fb1-4621-9d19-6c7572605f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C1A3703"/>
    <w:rsid w:val="00000996"/>
    <w:rsid w:val="000038C6"/>
    <w:rsid w:val="00003E85"/>
    <w:rsid w:val="0000410F"/>
    <w:rsid w:val="00007400"/>
    <w:rsid w:val="00010E3F"/>
    <w:rsid w:val="00010F4C"/>
    <w:rsid w:val="000117FE"/>
    <w:rsid w:val="000126AD"/>
    <w:rsid w:val="00013528"/>
    <w:rsid w:val="00015A8B"/>
    <w:rsid w:val="00015BF0"/>
    <w:rsid w:val="00015BF7"/>
    <w:rsid w:val="00015EC1"/>
    <w:rsid w:val="00020E4E"/>
    <w:rsid w:val="00021A11"/>
    <w:rsid w:val="00021C30"/>
    <w:rsid w:val="00022C78"/>
    <w:rsid w:val="00024182"/>
    <w:rsid w:val="000277DB"/>
    <w:rsid w:val="00031A15"/>
    <w:rsid w:val="000338F6"/>
    <w:rsid w:val="0003571D"/>
    <w:rsid w:val="00036229"/>
    <w:rsid w:val="00037906"/>
    <w:rsid w:val="00040049"/>
    <w:rsid w:val="00040EED"/>
    <w:rsid w:val="00042803"/>
    <w:rsid w:val="00046755"/>
    <w:rsid w:val="000539A3"/>
    <w:rsid w:val="00054250"/>
    <w:rsid w:val="0005768D"/>
    <w:rsid w:val="00060C52"/>
    <w:rsid w:val="00061CFE"/>
    <w:rsid w:val="0007351F"/>
    <w:rsid w:val="00073744"/>
    <w:rsid w:val="000748A1"/>
    <w:rsid w:val="000767FF"/>
    <w:rsid w:val="00081C3B"/>
    <w:rsid w:val="00085DC8"/>
    <w:rsid w:val="00087455"/>
    <w:rsid w:val="000915AB"/>
    <w:rsid w:val="00091654"/>
    <w:rsid w:val="00091BDA"/>
    <w:rsid w:val="000929CD"/>
    <w:rsid w:val="00092B6E"/>
    <w:rsid w:val="00095536"/>
    <w:rsid w:val="00096A8F"/>
    <w:rsid w:val="000977CD"/>
    <w:rsid w:val="000A2251"/>
    <w:rsid w:val="000A2748"/>
    <w:rsid w:val="000A3B25"/>
    <w:rsid w:val="000A3F61"/>
    <w:rsid w:val="000A4C87"/>
    <w:rsid w:val="000A527A"/>
    <w:rsid w:val="000B6C76"/>
    <w:rsid w:val="000B78E4"/>
    <w:rsid w:val="000C2B56"/>
    <w:rsid w:val="000C3587"/>
    <w:rsid w:val="000C43F8"/>
    <w:rsid w:val="000C7886"/>
    <w:rsid w:val="000D5A7F"/>
    <w:rsid w:val="000D608E"/>
    <w:rsid w:val="000D66D8"/>
    <w:rsid w:val="000E1210"/>
    <w:rsid w:val="000E1EC0"/>
    <w:rsid w:val="000E3AB0"/>
    <w:rsid w:val="000E535A"/>
    <w:rsid w:val="000F3268"/>
    <w:rsid w:val="000F60AD"/>
    <w:rsid w:val="000F6303"/>
    <w:rsid w:val="000F6AB8"/>
    <w:rsid w:val="000F6BBE"/>
    <w:rsid w:val="0010068F"/>
    <w:rsid w:val="00102CFA"/>
    <w:rsid w:val="00103477"/>
    <w:rsid w:val="001057DF"/>
    <w:rsid w:val="00106A9F"/>
    <w:rsid w:val="001102FC"/>
    <w:rsid w:val="001113C3"/>
    <w:rsid w:val="00111AFC"/>
    <w:rsid w:val="00113691"/>
    <w:rsid w:val="001140BD"/>
    <w:rsid w:val="0011634D"/>
    <w:rsid w:val="00121EE2"/>
    <w:rsid w:val="00122454"/>
    <w:rsid w:val="0012400E"/>
    <w:rsid w:val="00124D74"/>
    <w:rsid w:val="001266AA"/>
    <w:rsid w:val="0013045C"/>
    <w:rsid w:val="00130C60"/>
    <w:rsid w:val="00135475"/>
    <w:rsid w:val="001415C5"/>
    <w:rsid w:val="0014334B"/>
    <w:rsid w:val="00146403"/>
    <w:rsid w:val="0014666A"/>
    <w:rsid w:val="00147FBD"/>
    <w:rsid w:val="001504E7"/>
    <w:rsid w:val="00152C21"/>
    <w:rsid w:val="00154AAB"/>
    <w:rsid w:val="001554C2"/>
    <w:rsid w:val="00155865"/>
    <w:rsid w:val="00156F85"/>
    <w:rsid w:val="00157D31"/>
    <w:rsid w:val="00162609"/>
    <w:rsid w:val="00162637"/>
    <w:rsid w:val="001647C3"/>
    <w:rsid w:val="0016502B"/>
    <w:rsid w:val="00165498"/>
    <w:rsid w:val="00166529"/>
    <w:rsid w:val="00171374"/>
    <w:rsid w:val="001715F0"/>
    <w:rsid w:val="00171AF7"/>
    <w:rsid w:val="00173D4B"/>
    <w:rsid w:val="00181700"/>
    <w:rsid w:val="00184877"/>
    <w:rsid w:val="00184CB0"/>
    <w:rsid w:val="00186DC9"/>
    <w:rsid w:val="00187566"/>
    <w:rsid w:val="001907E1"/>
    <w:rsid w:val="00191B18"/>
    <w:rsid w:val="001924C8"/>
    <w:rsid w:val="001935C4"/>
    <w:rsid w:val="0019420B"/>
    <w:rsid w:val="00197484"/>
    <w:rsid w:val="00197861"/>
    <w:rsid w:val="00197DAD"/>
    <w:rsid w:val="001A1C4B"/>
    <w:rsid w:val="001A25CD"/>
    <w:rsid w:val="001A2E7F"/>
    <w:rsid w:val="001A7ECE"/>
    <w:rsid w:val="001B22D9"/>
    <w:rsid w:val="001B431A"/>
    <w:rsid w:val="001B7663"/>
    <w:rsid w:val="001C1478"/>
    <w:rsid w:val="001D3AE0"/>
    <w:rsid w:val="001D4996"/>
    <w:rsid w:val="001D5084"/>
    <w:rsid w:val="001D60C5"/>
    <w:rsid w:val="001D7D2C"/>
    <w:rsid w:val="001E0422"/>
    <w:rsid w:val="001E0423"/>
    <w:rsid w:val="001E3D9F"/>
    <w:rsid w:val="001E713B"/>
    <w:rsid w:val="00202052"/>
    <w:rsid w:val="00205FEB"/>
    <w:rsid w:val="00206572"/>
    <w:rsid w:val="002070BB"/>
    <w:rsid w:val="00211538"/>
    <w:rsid w:val="00211AA0"/>
    <w:rsid w:val="002138AC"/>
    <w:rsid w:val="00214794"/>
    <w:rsid w:val="00214797"/>
    <w:rsid w:val="00215A93"/>
    <w:rsid w:val="00223FB8"/>
    <w:rsid w:val="002249AA"/>
    <w:rsid w:val="00227874"/>
    <w:rsid w:val="002306F7"/>
    <w:rsid w:val="00232DDA"/>
    <w:rsid w:val="002339EE"/>
    <w:rsid w:val="00236384"/>
    <w:rsid w:val="00237A4B"/>
    <w:rsid w:val="00242BBF"/>
    <w:rsid w:val="0024366B"/>
    <w:rsid w:val="00244FFC"/>
    <w:rsid w:val="00251B75"/>
    <w:rsid w:val="00253BEC"/>
    <w:rsid w:val="002573CE"/>
    <w:rsid w:val="00265766"/>
    <w:rsid w:val="00265958"/>
    <w:rsid w:val="00267629"/>
    <w:rsid w:val="00273612"/>
    <w:rsid w:val="00273E48"/>
    <w:rsid w:val="0028223C"/>
    <w:rsid w:val="00282C38"/>
    <w:rsid w:val="00282FEB"/>
    <w:rsid w:val="002835FD"/>
    <w:rsid w:val="00284771"/>
    <w:rsid w:val="00285DF6"/>
    <w:rsid w:val="00287BB5"/>
    <w:rsid w:val="0029215E"/>
    <w:rsid w:val="00293EE4"/>
    <w:rsid w:val="00294336"/>
    <w:rsid w:val="002958D9"/>
    <w:rsid w:val="0029727E"/>
    <w:rsid w:val="002A01E0"/>
    <w:rsid w:val="002A0600"/>
    <w:rsid w:val="002A0C4F"/>
    <w:rsid w:val="002A2B16"/>
    <w:rsid w:val="002A3CC7"/>
    <w:rsid w:val="002A48BE"/>
    <w:rsid w:val="002A68E5"/>
    <w:rsid w:val="002B08DF"/>
    <w:rsid w:val="002B1756"/>
    <w:rsid w:val="002B4D84"/>
    <w:rsid w:val="002B665A"/>
    <w:rsid w:val="002C04D0"/>
    <w:rsid w:val="002C0EEA"/>
    <w:rsid w:val="002C1F12"/>
    <w:rsid w:val="002C254D"/>
    <w:rsid w:val="002C2698"/>
    <w:rsid w:val="002C3443"/>
    <w:rsid w:val="002C3930"/>
    <w:rsid w:val="002C44BE"/>
    <w:rsid w:val="002C49CB"/>
    <w:rsid w:val="002C51BF"/>
    <w:rsid w:val="002C58C9"/>
    <w:rsid w:val="002C6963"/>
    <w:rsid w:val="002D23A3"/>
    <w:rsid w:val="002D2421"/>
    <w:rsid w:val="002D354C"/>
    <w:rsid w:val="002D3633"/>
    <w:rsid w:val="002D5E7D"/>
    <w:rsid w:val="002D6160"/>
    <w:rsid w:val="002D717E"/>
    <w:rsid w:val="002D718D"/>
    <w:rsid w:val="002D7DE6"/>
    <w:rsid w:val="002E06DE"/>
    <w:rsid w:val="002E24BE"/>
    <w:rsid w:val="002E472A"/>
    <w:rsid w:val="002E4993"/>
    <w:rsid w:val="002F07B7"/>
    <w:rsid w:val="002F092F"/>
    <w:rsid w:val="002F7219"/>
    <w:rsid w:val="003028DB"/>
    <w:rsid w:val="00303FF2"/>
    <w:rsid w:val="003110B6"/>
    <w:rsid w:val="00313E58"/>
    <w:rsid w:val="003227C6"/>
    <w:rsid w:val="00327431"/>
    <w:rsid w:val="00341F10"/>
    <w:rsid w:val="0034210D"/>
    <w:rsid w:val="0034571A"/>
    <w:rsid w:val="00345971"/>
    <w:rsid w:val="00347F80"/>
    <w:rsid w:val="00354D25"/>
    <w:rsid w:val="00354EAC"/>
    <w:rsid w:val="003561E2"/>
    <w:rsid w:val="003568B6"/>
    <w:rsid w:val="00357EF4"/>
    <w:rsid w:val="00361426"/>
    <w:rsid w:val="00363E33"/>
    <w:rsid w:val="00364C71"/>
    <w:rsid w:val="0037232A"/>
    <w:rsid w:val="00372507"/>
    <w:rsid w:val="00374BE2"/>
    <w:rsid w:val="003758D7"/>
    <w:rsid w:val="003803EA"/>
    <w:rsid w:val="0038258A"/>
    <w:rsid w:val="00382743"/>
    <w:rsid w:val="003828D2"/>
    <w:rsid w:val="00383A38"/>
    <w:rsid w:val="00384CA8"/>
    <w:rsid w:val="00385ED2"/>
    <w:rsid w:val="00392599"/>
    <w:rsid w:val="00397082"/>
    <w:rsid w:val="00397604"/>
    <w:rsid w:val="003A2510"/>
    <w:rsid w:val="003A3825"/>
    <w:rsid w:val="003A6298"/>
    <w:rsid w:val="003B18A6"/>
    <w:rsid w:val="003B73C4"/>
    <w:rsid w:val="003C1007"/>
    <w:rsid w:val="003C1D96"/>
    <w:rsid w:val="003C4FA2"/>
    <w:rsid w:val="003C670D"/>
    <w:rsid w:val="003C7833"/>
    <w:rsid w:val="003D1066"/>
    <w:rsid w:val="003D2C94"/>
    <w:rsid w:val="003D34F9"/>
    <w:rsid w:val="003D5A4C"/>
    <w:rsid w:val="003D60CF"/>
    <w:rsid w:val="003D6C97"/>
    <w:rsid w:val="003E08E7"/>
    <w:rsid w:val="003E196B"/>
    <w:rsid w:val="003E34B5"/>
    <w:rsid w:val="003E48F0"/>
    <w:rsid w:val="003E53DC"/>
    <w:rsid w:val="003E7744"/>
    <w:rsid w:val="003F1148"/>
    <w:rsid w:val="003F398B"/>
    <w:rsid w:val="003F3B9A"/>
    <w:rsid w:val="003F40E2"/>
    <w:rsid w:val="003F7651"/>
    <w:rsid w:val="003F7C56"/>
    <w:rsid w:val="004030F3"/>
    <w:rsid w:val="00403C3E"/>
    <w:rsid w:val="00404624"/>
    <w:rsid w:val="00404907"/>
    <w:rsid w:val="00405012"/>
    <w:rsid w:val="00405414"/>
    <w:rsid w:val="00407745"/>
    <w:rsid w:val="0041089D"/>
    <w:rsid w:val="004111A0"/>
    <w:rsid w:val="00413BDF"/>
    <w:rsid w:val="00413CAD"/>
    <w:rsid w:val="004238D7"/>
    <w:rsid w:val="00431853"/>
    <w:rsid w:val="00431FAC"/>
    <w:rsid w:val="00432191"/>
    <w:rsid w:val="00432BB0"/>
    <w:rsid w:val="00436641"/>
    <w:rsid w:val="004373DF"/>
    <w:rsid w:val="0044492D"/>
    <w:rsid w:val="00444B1D"/>
    <w:rsid w:val="00445F7B"/>
    <w:rsid w:val="00446B83"/>
    <w:rsid w:val="00446CC5"/>
    <w:rsid w:val="0045000E"/>
    <w:rsid w:val="00451CB2"/>
    <w:rsid w:val="00452E5A"/>
    <w:rsid w:val="00461F64"/>
    <w:rsid w:val="00462C45"/>
    <w:rsid w:val="004678B6"/>
    <w:rsid w:val="00474F01"/>
    <w:rsid w:val="00475F77"/>
    <w:rsid w:val="00475FCB"/>
    <w:rsid w:val="004806C8"/>
    <w:rsid w:val="00484AF0"/>
    <w:rsid w:val="00485AD6"/>
    <w:rsid w:val="004874CE"/>
    <w:rsid w:val="00491050"/>
    <w:rsid w:val="004A2F8C"/>
    <w:rsid w:val="004A662E"/>
    <w:rsid w:val="004B138F"/>
    <w:rsid w:val="004B27E7"/>
    <w:rsid w:val="004B330C"/>
    <w:rsid w:val="004B403D"/>
    <w:rsid w:val="004B51D8"/>
    <w:rsid w:val="004B73AB"/>
    <w:rsid w:val="004C1E73"/>
    <w:rsid w:val="004C38FF"/>
    <w:rsid w:val="004C4E08"/>
    <w:rsid w:val="004D07AC"/>
    <w:rsid w:val="004D3436"/>
    <w:rsid w:val="004D7125"/>
    <w:rsid w:val="004E0CAF"/>
    <w:rsid w:val="004E1F96"/>
    <w:rsid w:val="004F0ED0"/>
    <w:rsid w:val="004F399B"/>
    <w:rsid w:val="004F5FDE"/>
    <w:rsid w:val="004F68BB"/>
    <w:rsid w:val="004F68FE"/>
    <w:rsid w:val="004F7043"/>
    <w:rsid w:val="0050048A"/>
    <w:rsid w:val="0050231F"/>
    <w:rsid w:val="00503DCF"/>
    <w:rsid w:val="0050479A"/>
    <w:rsid w:val="0050609E"/>
    <w:rsid w:val="00506452"/>
    <w:rsid w:val="0050788D"/>
    <w:rsid w:val="005125F7"/>
    <w:rsid w:val="00513442"/>
    <w:rsid w:val="00514814"/>
    <w:rsid w:val="00516E30"/>
    <w:rsid w:val="00517361"/>
    <w:rsid w:val="00520849"/>
    <w:rsid w:val="00520BE2"/>
    <w:rsid w:val="0052133F"/>
    <w:rsid w:val="00521A13"/>
    <w:rsid w:val="00522268"/>
    <w:rsid w:val="00522E70"/>
    <w:rsid w:val="00523F19"/>
    <w:rsid w:val="00525263"/>
    <w:rsid w:val="00525E6B"/>
    <w:rsid w:val="005276EF"/>
    <w:rsid w:val="0053405F"/>
    <w:rsid w:val="00534514"/>
    <w:rsid w:val="0053624F"/>
    <w:rsid w:val="00541DA1"/>
    <w:rsid w:val="005425C2"/>
    <w:rsid w:val="00542F56"/>
    <w:rsid w:val="00546F93"/>
    <w:rsid w:val="00550330"/>
    <w:rsid w:val="005507DD"/>
    <w:rsid w:val="0055370D"/>
    <w:rsid w:val="00553B99"/>
    <w:rsid w:val="0055519E"/>
    <w:rsid w:val="005560DF"/>
    <w:rsid w:val="0055727A"/>
    <w:rsid w:val="005640AA"/>
    <w:rsid w:val="00567004"/>
    <w:rsid w:val="00567AA7"/>
    <w:rsid w:val="00570D13"/>
    <w:rsid w:val="00571BB3"/>
    <w:rsid w:val="00574553"/>
    <w:rsid w:val="00576096"/>
    <w:rsid w:val="005769AB"/>
    <w:rsid w:val="00581B21"/>
    <w:rsid w:val="005837EF"/>
    <w:rsid w:val="005904E3"/>
    <w:rsid w:val="00591DCD"/>
    <w:rsid w:val="005935D4"/>
    <w:rsid w:val="00594DD7"/>
    <w:rsid w:val="00594FBC"/>
    <w:rsid w:val="00595DC7"/>
    <w:rsid w:val="005A0C78"/>
    <w:rsid w:val="005A0EDB"/>
    <w:rsid w:val="005A203B"/>
    <w:rsid w:val="005A4F82"/>
    <w:rsid w:val="005A64D4"/>
    <w:rsid w:val="005A68D9"/>
    <w:rsid w:val="005A6B89"/>
    <w:rsid w:val="005A6FCE"/>
    <w:rsid w:val="005B17E2"/>
    <w:rsid w:val="005B44ED"/>
    <w:rsid w:val="005C10C4"/>
    <w:rsid w:val="005C31C5"/>
    <w:rsid w:val="005C33A8"/>
    <w:rsid w:val="005C5B9E"/>
    <w:rsid w:val="005C5F3F"/>
    <w:rsid w:val="005C5F58"/>
    <w:rsid w:val="005C62F3"/>
    <w:rsid w:val="005D1507"/>
    <w:rsid w:val="005D4070"/>
    <w:rsid w:val="005D5465"/>
    <w:rsid w:val="005E200B"/>
    <w:rsid w:val="005E2A59"/>
    <w:rsid w:val="005E3A4A"/>
    <w:rsid w:val="005E7238"/>
    <w:rsid w:val="005F02EF"/>
    <w:rsid w:val="005F1F9E"/>
    <w:rsid w:val="005F4089"/>
    <w:rsid w:val="006001ED"/>
    <w:rsid w:val="00601A27"/>
    <w:rsid w:val="00601DBE"/>
    <w:rsid w:val="00606107"/>
    <w:rsid w:val="00607FDC"/>
    <w:rsid w:val="0061148A"/>
    <w:rsid w:val="006118B7"/>
    <w:rsid w:val="00611F30"/>
    <w:rsid w:val="00614EF8"/>
    <w:rsid w:val="006236C1"/>
    <w:rsid w:val="00623A9C"/>
    <w:rsid w:val="006247B0"/>
    <w:rsid w:val="006253AA"/>
    <w:rsid w:val="00625557"/>
    <w:rsid w:val="00625EA8"/>
    <w:rsid w:val="00625F1C"/>
    <w:rsid w:val="00627068"/>
    <w:rsid w:val="00631661"/>
    <w:rsid w:val="0063233D"/>
    <w:rsid w:val="006332D5"/>
    <w:rsid w:val="0063663A"/>
    <w:rsid w:val="00637453"/>
    <w:rsid w:val="00645345"/>
    <w:rsid w:val="00656DBC"/>
    <w:rsid w:val="00657A4E"/>
    <w:rsid w:val="00661315"/>
    <w:rsid w:val="00662193"/>
    <w:rsid w:val="00663219"/>
    <w:rsid w:val="0066532D"/>
    <w:rsid w:val="00665D84"/>
    <w:rsid w:val="00672A35"/>
    <w:rsid w:val="0067656A"/>
    <w:rsid w:val="00680DCF"/>
    <w:rsid w:val="00681C19"/>
    <w:rsid w:val="00682ACD"/>
    <w:rsid w:val="00682D56"/>
    <w:rsid w:val="006877DC"/>
    <w:rsid w:val="006910F9"/>
    <w:rsid w:val="0069170C"/>
    <w:rsid w:val="00693018"/>
    <w:rsid w:val="006944BA"/>
    <w:rsid w:val="00694D9A"/>
    <w:rsid w:val="00695289"/>
    <w:rsid w:val="00695E91"/>
    <w:rsid w:val="00696E55"/>
    <w:rsid w:val="006A0277"/>
    <w:rsid w:val="006A0C8E"/>
    <w:rsid w:val="006A2E43"/>
    <w:rsid w:val="006A39D6"/>
    <w:rsid w:val="006A3F7D"/>
    <w:rsid w:val="006C5D9B"/>
    <w:rsid w:val="006D1309"/>
    <w:rsid w:val="006D6E65"/>
    <w:rsid w:val="006D703B"/>
    <w:rsid w:val="006D7F39"/>
    <w:rsid w:val="006E1FC3"/>
    <w:rsid w:val="006E472B"/>
    <w:rsid w:val="006E4754"/>
    <w:rsid w:val="006E4C80"/>
    <w:rsid w:val="006E751E"/>
    <w:rsid w:val="006E7A5F"/>
    <w:rsid w:val="006E7AF7"/>
    <w:rsid w:val="006E7E4B"/>
    <w:rsid w:val="006F0F88"/>
    <w:rsid w:val="006F1B30"/>
    <w:rsid w:val="006F3C6A"/>
    <w:rsid w:val="007001A8"/>
    <w:rsid w:val="00705184"/>
    <w:rsid w:val="0070574F"/>
    <w:rsid w:val="00705D1B"/>
    <w:rsid w:val="00706D80"/>
    <w:rsid w:val="00707563"/>
    <w:rsid w:val="007077DA"/>
    <w:rsid w:val="00712584"/>
    <w:rsid w:val="00713ACE"/>
    <w:rsid w:val="00716B2A"/>
    <w:rsid w:val="00720055"/>
    <w:rsid w:val="00720D13"/>
    <w:rsid w:val="00725AA7"/>
    <w:rsid w:val="007325A3"/>
    <w:rsid w:val="00734519"/>
    <w:rsid w:val="00737E11"/>
    <w:rsid w:val="007414F0"/>
    <w:rsid w:val="0075075D"/>
    <w:rsid w:val="00752D0C"/>
    <w:rsid w:val="0075480B"/>
    <w:rsid w:val="007652BF"/>
    <w:rsid w:val="00765BEA"/>
    <w:rsid w:val="00773A3C"/>
    <w:rsid w:val="00776F0F"/>
    <w:rsid w:val="00780289"/>
    <w:rsid w:val="00780526"/>
    <w:rsid w:val="0078263D"/>
    <w:rsid w:val="0078316B"/>
    <w:rsid w:val="00790888"/>
    <w:rsid w:val="007927B2"/>
    <w:rsid w:val="0079429B"/>
    <w:rsid w:val="00794708"/>
    <w:rsid w:val="0079621C"/>
    <w:rsid w:val="007973CE"/>
    <w:rsid w:val="007A0484"/>
    <w:rsid w:val="007A0C6A"/>
    <w:rsid w:val="007A25E0"/>
    <w:rsid w:val="007A285B"/>
    <w:rsid w:val="007A32EE"/>
    <w:rsid w:val="007A3517"/>
    <w:rsid w:val="007A4D2E"/>
    <w:rsid w:val="007A623E"/>
    <w:rsid w:val="007A6F62"/>
    <w:rsid w:val="007B1322"/>
    <w:rsid w:val="007B1FF0"/>
    <w:rsid w:val="007B64D7"/>
    <w:rsid w:val="007B6769"/>
    <w:rsid w:val="007C0CCF"/>
    <w:rsid w:val="007C1230"/>
    <w:rsid w:val="007C30E8"/>
    <w:rsid w:val="007C3684"/>
    <w:rsid w:val="007C439E"/>
    <w:rsid w:val="007C67BE"/>
    <w:rsid w:val="007D24B5"/>
    <w:rsid w:val="007D7BEF"/>
    <w:rsid w:val="007D7D5D"/>
    <w:rsid w:val="007E0EE6"/>
    <w:rsid w:val="007E5D50"/>
    <w:rsid w:val="007F00ED"/>
    <w:rsid w:val="007F6FEF"/>
    <w:rsid w:val="007F727D"/>
    <w:rsid w:val="00804D91"/>
    <w:rsid w:val="00804FD6"/>
    <w:rsid w:val="008059B9"/>
    <w:rsid w:val="008071DA"/>
    <w:rsid w:val="00811803"/>
    <w:rsid w:val="00815F3A"/>
    <w:rsid w:val="00816B32"/>
    <w:rsid w:val="00817D14"/>
    <w:rsid w:val="00820B19"/>
    <w:rsid w:val="008256A1"/>
    <w:rsid w:val="00826E61"/>
    <w:rsid w:val="008303EC"/>
    <w:rsid w:val="00831209"/>
    <w:rsid w:val="0083168A"/>
    <w:rsid w:val="00833825"/>
    <w:rsid w:val="00833F8D"/>
    <w:rsid w:val="00834374"/>
    <w:rsid w:val="00836D35"/>
    <w:rsid w:val="00836FC4"/>
    <w:rsid w:val="008373B8"/>
    <w:rsid w:val="008374E1"/>
    <w:rsid w:val="00840059"/>
    <w:rsid w:val="00840E1A"/>
    <w:rsid w:val="00841E54"/>
    <w:rsid w:val="008459CB"/>
    <w:rsid w:val="0085220F"/>
    <w:rsid w:val="00852C3D"/>
    <w:rsid w:val="00854E69"/>
    <w:rsid w:val="00856319"/>
    <w:rsid w:val="008569CC"/>
    <w:rsid w:val="00857F6F"/>
    <w:rsid w:val="00860451"/>
    <w:rsid w:val="00861E50"/>
    <w:rsid w:val="00864BB1"/>
    <w:rsid w:val="00866332"/>
    <w:rsid w:val="008663B7"/>
    <w:rsid w:val="00866926"/>
    <w:rsid w:val="008709D3"/>
    <w:rsid w:val="00872A15"/>
    <w:rsid w:val="00874F77"/>
    <w:rsid w:val="0087597D"/>
    <w:rsid w:val="00881089"/>
    <w:rsid w:val="00881647"/>
    <w:rsid w:val="0088383A"/>
    <w:rsid w:val="0088444D"/>
    <w:rsid w:val="00884A9F"/>
    <w:rsid w:val="00885BD4"/>
    <w:rsid w:val="00885E82"/>
    <w:rsid w:val="008865B8"/>
    <w:rsid w:val="00886FED"/>
    <w:rsid w:val="00887197"/>
    <w:rsid w:val="00887DFB"/>
    <w:rsid w:val="008907E6"/>
    <w:rsid w:val="00894A31"/>
    <w:rsid w:val="008961B0"/>
    <w:rsid w:val="00896719"/>
    <w:rsid w:val="00896EB6"/>
    <w:rsid w:val="008A35A3"/>
    <w:rsid w:val="008A464F"/>
    <w:rsid w:val="008A6CFD"/>
    <w:rsid w:val="008B0591"/>
    <w:rsid w:val="008B1D56"/>
    <w:rsid w:val="008B1E05"/>
    <w:rsid w:val="008B5152"/>
    <w:rsid w:val="008B5CB2"/>
    <w:rsid w:val="008B5D9D"/>
    <w:rsid w:val="008B7845"/>
    <w:rsid w:val="008C1F59"/>
    <w:rsid w:val="008C3E6F"/>
    <w:rsid w:val="008C42C7"/>
    <w:rsid w:val="008C58E5"/>
    <w:rsid w:val="008C5E6B"/>
    <w:rsid w:val="008C619E"/>
    <w:rsid w:val="008C68B8"/>
    <w:rsid w:val="008D0CF9"/>
    <w:rsid w:val="008D689D"/>
    <w:rsid w:val="008E52FD"/>
    <w:rsid w:val="008E70EA"/>
    <w:rsid w:val="008E75E8"/>
    <w:rsid w:val="009005EC"/>
    <w:rsid w:val="00902B22"/>
    <w:rsid w:val="00903F63"/>
    <w:rsid w:val="009045AE"/>
    <w:rsid w:val="00905C54"/>
    <w:rsid w:val="00907066"/>
    <w:rsid w:val="00910A77"/>
    <w:rsid w:val="00911435"/>
    <w:rsid w:val="00912309"/>
    <w:rsid w:val="009149EC"/>
    <w:rsid w:val="00914F59"/>
    <w:rsid w:val="00915587"/>
    <w:rsid w:val="00916F35"/>
    <w:rsid w:val="00916F54"/>
    <w:rsid w:val="009176A3"/>
    <w:rsid w:val="00921C44"/>
    <w:rsid w:val="00925558"/>
    <w:rsid w:val="00925A88"/>
    <w:rsid w:val="009266B4"/>
    <w:rsid w:val="00926F0D"/>
    <w:rsid w:val="00927500"/>
    <w:rsid w:val="00930BA1"/>
    <w:rsid w:val="009345C0"/>
    <w:rsid w:val="00937FB9"/>
    <w:rsid w:val="00940B97"/>
    <w:rsid w:val="00946922"/>
    <w:rsid w:val="00947F20"/>
    <w:rsid w:val="0095738A"/>
    <w:rsid w:val="00960F1E"/>
    <w:rsid w:val="009631AC"/>
    <w:rsid w:val="0096460C"/>
    <w:rsid w:val="00964BF3"/>
    <w:rsid w:val="009651AE"/>
    <w:rsid w:val="00967743"/>
    <w:rsid w:val="009708C3"/>
    <w:rsid w:val="00971776"/>
    <w:rsid w:val="009747A9"/>
    <w:rsid w:val="0097520D"/>
    <w:rsid w:val="00980794"/>
    <w:rsid w:val="0098382E"/>
    <w:rsid w:val="00984B40"/>
    <w:rsid w:val="00986C42"/>
    <w:rsid w:val="0098736A"/>
    <w:rsid w:val="00987B09"/>
    <w:rsid w:val="00987C11"/>
    <w:rsid w:val="009900D8"/>
    <w:rsid w:val="00990541"/>
    <w:rsid w:val="00990991"/>
    <w:rsid w:val="00990D8D"/>
    <w:rsid w:val="00992ABA"/>
    <w:rsid w:val="00993FB3"/>
    <w:rsid w:val="0099418C"/>
    <w:rsid w:val="009947BA"/>
    <w:rsid w:val="00996563"/>
    <w:rsid w:val="00996C0C"/>
    <w:rsid w:val="009A0438"/>
    <w:rsid w:val="009A45C1"/>
    <w:rsid w:val="009B0676"/>
    <w:rsid w:val="009B5467"/>
    <w:rsid w:val="009B5668"/>
    <w:rsid w:val="009B56D5"/>
    <w:rsid w:val="009B6248"/>
    <w:rsid w:val="009B781B"/>
    <w:rsid w:val="009C5131"/>
    <w:rsid w:val="009C6778"/>
    <w:rsid w:val="009C68EE"/>
    <w:rsid w:val="009C6949"/>
    <w:rsid w:val="009C78EA"/>
    <w:rsid w:val="009D4856"/>
    <w:rsid w:val="009D6CE4"/>
    <w:rsid w:val="009D7E5E"/>
    <w:rsid w:val="009E2938"/>
    <w:rsid w:val="009E36EB"/>
    <w:rsid w:val="009E38BE"/>
    <w:rsid w:val="009E6210"/>
    <w:rsid w:val="009E6412"/>
    <w:rsid w:val="009F06F0"/>
    <w:rsid w:val="009F1AE9"/>
    <w:rsid w:val="009F3C79"/>
    <w:rsid w:val="009F7857"/>
    <w:rsid w:val="00A01C9B"/>
    <w:rsid w:val="00A0295B"/>
    <w:rsid w:val="00A02973"/>
    <w:rsid w:val="00A11501"/>
    <w:rsid w:val="00A13CFB"/>
    <w:rsid w:val="00A147A3"/>
    <w:rsid w:val="00A14DE7"/>
    <w:rsid w:val="00A2034A"/>
    <w:rsid w:val="00A2118D"/>
    <w:rsid w:val="00A2140B"/>
    <w:rsid w:val="00A237EC"/>
    <w:rsid w:val="00A25466"/>
    <w:rsid w:val="00A272FE"/>
    <w:rsid w:val="00A27A0A"/>
    <w:rsid w:val="00A27A1E"/>
    <w:rsid w:val="00A31438"/>
    <w:rsid w:val="00A37F46"/>
    <w:rsid w:val="00A444D2"/>
    <w:rsid w:val="00A44709"/>
    <w:rsid w:val="00A44CE2"/>
    <w:rsid w:val="00A47564"/>
    <w:rsid w:val="00A478F7"/>
    <w:rsid w:val="00A47BB5"/>
    <w:rsid w:val="00A5375B"/>
    <w:rsid w:val="00A56B8A"/>
    <w:rsid w:val="00A60E53"/>
    <w:rsid w:val="00A62C7E"/>
    <w:rsid w:val="00A6377E"/>
    <w:rsid w:val="00A63D49"/>
    <w:rsid w:val="00A64322"/>
    <w:rsid w:val="00A66A9C"/>
    <w:rsid w:val="00A6716B"/>
    <w:rsid w:val="00A673D0"/>
    <w:rsid w:val="00A70EAF"/>
    <w:rsid w:val="00A732B2"/>
    <w:rsid w:val="00A73F27"/>
    <w:rsid w:val="00A75E10"/>
    <w:rsid w:val="00A7695C"/>
    <w:rsid w:val="00A77DA7"/>
    <w:rsid w:val="00A805F4"/>
    <w:rsid w:val="00A83B2B"/>
    <w:rsid w:val="00A83ED8"/>
    <w:rsid w:val="00A84CDF"/>
    <w:rsid w:val="00A84FF0"/>
    <w:rsid w:val="00A861E5"/>
    <w:rsid w:val="00A8699D"/>
    <w:rsid w:val="00A916DE"/>
    <w:rsid w:val="00A9250B"/>
    <w:rsid w:val="00A9253A"/>
    <w:rsid w:val="00A9690E"/>
    <w:rsid w:val="00AA19C0"/>
    <w:rsid w:val="00AA5D90"/>
    <w:rsid w:val="00AA6B08"/>
    <w:rsid w:val="00AB3652"/>
    <w:rsid w:val="00AB69A6"/>
    <w:rsid w:val="00AB6A02"/>
    <w:rsid w:val="00AC257C"/>
    <w:rsid w:val="00AC55A4"/>
    <w:rsid w:val="00AC7DEA"/>
    <w:rsid w:val="00AD19A9"/>
    <w:rsid w:val="00AD4D6B"/>
    <w:rsid w:val="00AD5EFF"/>
    <w:rsid w:val="00AD6030"/>
    <w:rsid w:val="00AE1372"/>
    <w:rsid w:val="00AE1652"/>
    <w:rsid w:val="00AE5785"/>
    <w:rsid w:val="00AF3354"/>
    <w:rsid w:val="00AF33AB"/>
    <w:rsid w:val="00AF51A9"/>
    <w:rsid w:val="00AF618B"/>
    <w:rsid w:val="00B00C7E"/>
    <w:rsid w:val="00B0174E"/>
    <w:rsid w:val="00B03EE0"/>
    <w:rsid w:val="00B04097"/>
    <w:rsid w:val="00B04D8E"/>
    <w:rsid w:val="00B04F85"/>
    <w:rsid w:val="00B05084"/>
    <w:rsid w:val="00B076C8"/>
    <w:rsid w:val="00B10F8F"/>
    <w:rsid w:val="00B16AE6"/>
    <w:rsid w:val="00B208FF"/>
    <w:rsid w:val="00B2301A"/>
    <w:rsid w:val="00B24509"/>
    <w:rsid w:val="00B26818"/>
    <w:rsid w:val="00B30DFF"/>
    <w:rsid w:val="00B31606"/>
    <w:rsid w:val="00B33E77"/>
    <w:rsid w:val="00B34E2F"/>
    <w:rsid w:val="00B406D2"/>
    <w:rsid w:val="00B42C9E"/>
    <w:rsid w:val="00B430FA"/>
    <w:rsid w:val="00B44145"/>
    <w:rsid w:val="00B45DF0"/>
    <w:rsid w:val="00B5545B"/>
    <w:rsid w:val="00B55940"/>
    <w:rsid w:val="00B577A1"/>
    <w:rsid w:val="00B61F8A"/>
    <w:rsid w:val="00B62D26"/>
    <w:rsid w:val="00B6369F"/>
    <w:rsid w:val="00B636B2"/>
    <w:rsid w:val="00B64787"/>
    <w:rsid w:val="00B6631E"/>
    <w:rsid w:val="00B71779"/>
    <w:rsid w:val="00B7348F"/>
    <w:rsid w:val="00B76D15"/>
    <w:rsid w:val="00B81C64"/>
    <w:rsid w:val="00B91503"/>
    <w:rsid w:val="00B91CC6"/>
    <w:rsid w:val="00B9200F"/>
    <w:rsid w:val="00B95845"/>
    <w:rsid w:val="00B96964"/>
    <w:rsid w:val="00B97233"/>
    <w:rsid w:val="00BA116C"/>
    <w:rsid w:val="00BA2043"/>
    <w:rsid w:val="00BA5BA0"/>
    <w:rsid w:val="00BA60AE"/>
    <w:rsid w:val="00BB0DC9"/>
    <w:rsid w:val="00BB1913"/>
    <w:rsid w:val="00BB22C2"/>
    <w:rsid w:val="00BB37D1"/>
    <w:rsid w:val="00BB4F67"/>
    <w:rsid w:val="00BB7D6D"/>
    <w:rsid w:val="00BC195F"/>
    <w:rsid w:val="00BC1CE5"/>
    <w:rsid w:val="00BC23F6"/>
    <w:rsid w:val="00BC6746"/>
    <w:rsid w:val="00BC75D8"/>
    <w:rsid w:val="00BC7E45"/>
    <w:rsid w:val="00BD3647"/>
    <w:rsid w:val="00BD7875"/>
    <w:rsid w:val="00BD7CCC"/>
    <w:rsid w:val="00BE0010"/>
    <w:rsid w:val="00BE31D1"/>
    <w:rsid w:val="00BE32D6"/>
    <w:rsid w:val="00BE4E2F"/>
    <w:rsid w:val="00BE6A73"/>
    <w:rsid w:val="00BF20ED"/>
    <w:rsid w:val="00BF3533"/>
    <w:rsid w:val="00BF4C4B"/>
    <w:rsid w:val="00BF6550"/>
    <w:rsid w:val="00BF68F0"/>
    <w:rsid w:val="00C00AD4"/>
    <w:rsid w:val="00C038BB"/>
    <w:rsid w:val="00C06F6A"/>
    <w:rsid w:val="00C1161F"/>
    <w:rsid w:val="00C13DB3"/>
    <w:rsid w:val="00C1510D"/>
    <w:rsid w:val="00C15C1F"/>
    <w:rsid w:val="00C2004B"/>
    <w:rsid w:val="00C22272"/>
    <w:rsid w:val="00C23ACA"/>
    <w:rsid w:val="00C23EDB"/>
    <w:rsid w:val="00C2626B"/>
    <w:rsid w:val="00C26CD4"/>
    <w:rsid w:val="00C27FC8"/>
    <w:rsid w:val="00C30054"/>
    <w:rsid w:val="00C32385"/>
    <w:rsid w:val="00C348DF"/>
    <w:rsid w:val="00C34C25"/>
    <w:rsid w:val="00C40376"/>
    <w:rsid w:val="00C4042B"/>
    <w:rsid w:val="00C5242B"/>
    <w:rsid w:val="00C56265"/>
    <w:rsid w:val="00C567B2"/>
    <w:rsid w:val="00C56C35"/>
    <w:rsid w:val="00C602FC"/>
    <w:rsid w:val="00C607E0"/>
    <w:rsid w:val="00C60A6C"/>
    <w:rsid w:val="00C6325D"/>
    <w:rsid w:val="00C6533E"/>
    <w:rsid w:val="00C7106C"/>
    <w:rsid w:val="00C73B47"/>
    <w:rsid w:val="00C73CA8"/>
    <w:rsid w:val="00C74299"/>
    <w:rsid w:val="00C757CC"/>
    <w:rsid w:val="00C76B21"/>
    <w:rsid w:val="00C803D5"/>
    <w:rsid w:val="00C82433"/>
    <w:rsid w:val="00C8522A"/>
    <w:rsid w:val="00C86063"/>
    <w:rsid w:val="00C9407F"/>
    <w:rsid w:val="00C9434F"/>
    <w:rsid w:val="00C9473F"/>
    <w:rsid w:val="00C94A0A"/>
    <w:rsid w:val="00C96B62"/>
    <w:rsid w:val="00CA0F55"/>
    <w:rsid w:val="00CA1754"/>
    <w:rsid w:val="00CA28F1"/>
    <w:rsid w:val="00CA392C"/>
    <w:rsid w:val="00CA4730"/>
    <w:rsid w:val="00CA5024"/>
    <w:rsid w:val="00CA6877"/>
    <w:rsid w:val="00CA7C3A"/>
    <w:rsid w:val="00CB011E"/>
    <w:rsid w:val="00CB1E04"/>
    <w:rsid w:val="00CB394C"/>
    <w:rsid w:val="00CB3FAF"/>
    <w:rsid w:val="00CB73CF"/>
    <w:rsid w:val="00CC1D3C"/>
    <w:rsid w:val="00CC3C21"/>
    <w:rsid w:val="00CC4010"/>
    <w:rsid w:val="00CD3589"/>
    <w:rsid w:val="00CD4612"/>
    <w:rsid w:val="00CD70C2"/>
    <w:rsid w:val="00CE0FC5"/>
    <w:rsid w:val="00CE1AB3"/>
    <w:rsid w:val="00CE2D35"/>
    <w:rsid w:val="00CE32CA"/>
    <w:rsid w:val="00CE33AD"/>
    <w:rsid w:val="00CE37FD"/>
    <w:rsid w:val="00CE3DA9"/>
    <w:rsid w:val="00CE480C"/>
    <w:rsid w:val="00CE6CC0"/>
    <w:rsid w:val="00CE79DF"/>
    <w:rsid w:val="00CF04EE"/>
    <w:rsid w:val="00CF1A24"/>
    <w:rsid w:val="00CF6524"/>
    <w:rsid w:val="00CF7499"/>
    <w:rsid w:val="00D00CAE"/>
    <w:rsid w:val="00D00E2F"/>
    <w:rsid w:val="00D03B1B"/>
    <w:rsid w:val="00D04315"/>
    <w:rsid w:val="00D1168F"/>
    <w:rsid w:val="00D13FBA"/>
    <w:rsid w:val="00D2086F"/>
    <w:rsid w:val="00D21E5B"/>
    <w:rsid w:val="00D2304F"/>
    <w:rsid w:val="00D26290"/>
    <w:rsid w:val="00D30DA9"/>
    <w:rsid w:val="00D3224A"/>
    <w:rsid w:val="00D35159"/>
    <w:rsid w:val="00D3774B"/>
    <w:rsid w:val="00D37EBB"/>
    <w:rsid w:val="00D40282"/>
    <w:rsid w:val="00D403F2"/>
    <w:rsid w:val="00D41E2C"/>
    <w:rsid w:val="00D44A98"/>
    <w:rsid w:val="00D464DA"/>
    <w:rsid w:val="00D57C8B"/>
    <w:rsid w:val="00D625E6"/>
    <w:rsid w:val="00D629D8"/>
    <w:rsid w:val="00D65EC1"/>
    <w:rsid w:val="00D662CF"/>
    <w:rsid w:val="00D70981"/>
    <w:rsid w:val="00D73FEC"/>
    <w:rsid w:val="00D75460"/>
    <w:rsid w:val="00D7651F"/>
    <w:rsid w:val="00D7683C"/>
    <w:rsid w:val="00D8271F"/>
    <w:rsid w:val="00D83DCD"/>
    <w:rsid w:val="00D83E49"/>
    <w:rsid w:val="00D914DC"/>
    <w:rsid w:val="00D922BC"/>
    <w:rsid w:val="00D929BD"/>
    <w:rsid w:val="00D97755"/>
    <w:rsid w:val="00DA0D98"/>
    <w:rsid w:val="00DA13C6"/>
    <w:rsid w:val="00DA1982"/>
    <w:rsid w:val="00DA2768"/>
    <w:rsid w:val="00DA3458"/>
    <w:rsid w:val="00DA6585"/>
    <w:rsid w:val="00DA6B45"/>
    <w:rsid w:val="00DB6742"/>
    <w:rsid w:val="00DB7591"/>
    <w:rsid w:val="00DC10C5"/>
    <w:rsid w:val="00DC2CC4"/>
    <w:rsid w:val="00DC2FD7"/>
    <w:rsid w:val="00DC582B"/>
    <w:rsid w:val="00DD184A"/>
    <w:rsid w:val="00DD2D9E"/>
    <w:rsid w:val="00DE6652"/>
    <w:rsid w:val="00DF0668"/>
    <w:rsid w:val="00DF08F1"/>
    <w:rsid w:val="00DF2435"/>
    <w:rsid w:val="00DF2DB8"/>
    <w:rsid w:val="00DF2FA9"/>
    <w:rsid w:val="00DF3129"/>
    <w:rsid w:val="00DF3FC3"/>
    <w:rsid w:val="00DF641E"/>
    <w:rsid w:val="00DF6729"/>
    <w:rsid w:val="00DF73BA"/>
    <w:rsid w:val="00E03A94"/>
    <w:rsid w:val="00E10E45"/>
    <w:rsid w:val="00E13EC2"/>
    <w:rsid w:val="00E155BF"/>
    <w:rsid w:val="00E16316"/>
    <w:rsid w:val="00E16A2F"/>
    <w:rsid w:val="00E17739"/>
    <w:rsid w:val="00E25FA9"/>
    <w:rsid w:val="00E27B23"/>
    <w:rsid w:val="00E30BDE"/>
    <w:rsid w:val="00E3218F"/>
    <w:rsid w:val="00E3332C"/>
    <w:rsid w:val="00E34AEF"/>
    <w:rsid w:val="00E35394"/>
    <w:rsid w:val="00E374FB"/>
    <w:rsid w:val="00E4213B"/>
    <w:rsid w:val="00E427D1"/>
    <w:rsid w:val="00E44946"/>
    <w:rsid w:val="00E464DC"/>
    <w:rsid w:val="00E46A72"/>
    <w:rsid w:val="00E51F0B"/>
    <w:rsid w:val="00E537F3"/>
    <w:rsid w:val="00E54911"/>
    <w:rsid w:val="00E55018"/>
    <w:rsid w:val="00E56EA1"/>
    <w:rsid w:val="00E5709C"/>
    <w:rsid w:val="00E6044C"/>
    <w:rsid w:val="00E60CFA"/>
    <w:rsid w:val="00E6210B"/>
    <w:rsid w:val="00E62716"/>
    <w:rsid w:val="00E62EFF"/>
    <w:rsid w:val="00E64613"/>
    <w:rsid w:val="00E66EBC"/>
    <w:rsid w:val="00E67B7B"/>
    <w:rsid w:val="00E67FA0"/>
    <w:rsid w:val="00E70AAB"/>
    <w:rsid w:val="00E7263E"/>
    <w:rsid w:val="00E7353E"/>
    <w:rsid w:val="00E8027A"/>
    <w:rsid w:val="00E81BB0"/>
    <w:rsid w:val="00E83C6D"/>
    <w:rsid w:val="00E83CC4"/>
    <w:rsid w:val="00E83E2F"/>
    <w:rsid w:val="00E857FA"/>
    <w:rsid w:val="00E85A61"/>
    <w:rsid w:val="00E85A9A"/>
    <w:rsid w:val="00E87FD1"/>
    <w:rsid w:val="00E92766"/>
    <w:rsid w:val="00E92B4C"/>
    <w:rsid w:val="00E93E9D"/>
    <w:rsid w:val="00E955CC"/>
    <w:rsid w:val="00E96578"/>
    <w:rsid w:val="00EA129C"/>
    <w:rsid w:val="00EA285C"/>
    <w:rsid w:val="00EA2951"/>
    <w:rsid w:val="00EA3C66"/>
    <w:rsid w:val="00EA5094"/>
    <w:rsid w:val="00EA6092"/>
    <w:rsid w:val="00EB171C"/>
    <w:rsid w:val="00EB3072"/>
    <w:rsid w:val="00EB4E7B"/>
    <w:rsid w:val="00EB6898"/>
    <w:rsid w:val="00EC2B0F"/>
    <w:rsid w:val="00EC44F0"/>
    <w:rsid w:val="00EC5FA4"/>
    <w:rsid w:val="00ED2D64"/>
    <w:rsid w:val="00ED3138"/>
    <w:rsid w:val="00ED31BA"/>
    <w:rsid w:val="00ED521B"/>
    <w:rsid w:val="00EE11F0"/>
    <w:rsid w:val="00EE3293"/>
    <w:rsid w:val="00EE3ADD"/>
    <w:rsid w:val="00EE3BA0"/>
    <w:rsid w:val="00EE6D40"/>
    <w:rsid w:val="00EE7AB9"/>
    <w:rsid w:val="00EE7BD7"/>
    <w:rsid w:val="00EF3544"/>
    <w:rsid w:val="00EF74CF"/>
    <w:rsid w:val="00F00266"/>
    <w:rsid w:val="00F02286"/>
    <w:rsid w:val="00F027F9"/>
    <w:rsid w:val="00F02DB5"/>
    <w:rsid w:val="00F0659E"/>
    <w:rsid w:val="00F12C65"/>
    <w:rsid w:val="00F12EBE"/>
    <w:rsid w:val="00F160BC"/>
    <w:rsid w:val="00F169EA"/>
    <w:rsid w:val="00F20CC3"/>
    <w:rsid w:val="00F21371"/>
    <w:rsid w:val="00F21CB9"/>
    <w:rsid w:val="00F22A25"/>
    <w:rsid w:val="00F26D3E"/>
    <w:rsid w:val="00F26E43"/>
    <w:rsid w:val="00F27B05"/>
    <w:rsid w:val="00F27B4E"/>
    <w:rsid w:val="00F27B80"/>
    <w:rsid w:val="00F30CAA"/>
    <w:rsid w:val="00F30D86"/>
    <w:rsid w:val="00F31982"/>
    <w:rsid w:val="00F31F36"/>
    <w:rsid w:val="00F3207E"/>
    <w:rsid w:val="00F345CE"/>
    <w:rsid w:val="00F36663"/>
    <w:rsid w:val="00F379FF"/>
    <w:rsid w:val="00F40B2E"/>
    <w:rsid w:val="00F40C11"/>
    <w:rsid w:val="00F41FB7"/>
    <w:rsid w:val="00F43F32"/>
    <w:rsid w:val="00F44145"/>
    <w:rsid w:val="00F45221"/>
    <w:rsid w:val="00F45BB6"/>
    <w:rsid w:val="00F46D78"/>
    <w:rsid w:val="00F5065D"/>
    <w:rsid w:val="00F509A9"/>
    <w:rsid w:val="00F5167B"/>
    <w:rsid w:val="00F525DE"/>
    <w:rsid w:val="00F53EFE"/>
    <w:rsid w:val="00F55A23"/>
    <w:rsid w:val="00F61105"/>
    <w:rsid w:val="00F62A61"/>
    <w:rsid w:val="00F6312D"/>
    <w:rsid w:val="00F66D42"/>
    <w:rsid w:val="00F7095C"/>
    <w:rsid w:val="00F723B2"/>
    <w:rsid w:val="00F723D6"/>
    <w:rsid w:val="00F72C2E"/>
    <w:rsid w:val="00F73874"/>
    <w:rsid w:val="00F7515F"/>
    <w:rsid w:val="00F775A8"/>
    <w:rsid w:val="00F77747"/>
    <w:rsid w:val="00F77EB8"/>
    <w:rsid w:val="00F80859"/>
    <w:rsid w:val="00F834E8"/>
    <w:rsid w:val="00F86D87"/>
    <w:rsid w:val="00F875BC"/>
    <w:rsid w:val="00F93408"/>
    <w:rsid w:val="00F969C3"/>
    <w:rsid w:val="00FA00A5"/>
    <w:rsid w:val="00FA0CDE"/>
    <w:rsid w:val="00FA1E87"/>
    <w:rsid w:val="00FA1FE4"/>
    <w:rsid w:val="00FA2D1C"/>
    <w:rsid w:val="00FA37EA"/>
    <w:rsid w:val="00FA394D"/>
    <w:rsid w:val="00FA6F41"/>
    <w:rsid w:val="00FB636B"/>
    <w:rsid w:val="00FC10FD"/>
    <w:rsid w:val="00FC1A81"/>
    <w:rsid w:val="00FC5526"/>
    <w:rsid w:val="00FC6D0D"/>
    <w:rsid w:val="00FD6882"/>
    <w:rsid w:val="00FD76A6"/>
    <w:rsid w:val="00FE087C"/>
    <w:rsid w:val="00FE5DD9"/>
    <w:rsid w:val="00FE7271"/>
    <w:rsid w:val="00FF0377"/>
    <w:rsid w:val="00FF0504"/>
    <w:rsid w:val="00FF11AE"/>
    <w:rsid w:val="00FF241F"/>
    <w:rsid w:val="00FF245F"/>
    <w:rsid w:val="00FF2596"/>
    <w:rsid w:val="00FF27A7"/>
    <w:rsid w:val="00FF4B81"/>
    <w:rsid w:val="00FF543D"/>
    <w:rsid w:val="00FF59F4"/>
    <w:rsid w:val="00FF69F0"/>
    <w:rsid w:val="00FF6EA3"/>
    <w:rsid w:val="0788DBD3"/>
    <w:rsid w:val="20AFD199"/>
    <w:rsid w:val="62A1E5D6"/>
    <w:rsid w:val="6C1A370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8DBD3"/>
  <w15:chartTrackingRefBased/>
  <w15:docId w15:val="{D312D5B9-190A-48EE-B63B-1AC9FAC64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3">
    <w:name w:val="heading 3"/>
    <w:basedOn w:val="Normaallaad"/>
    <w:link w:val="Pealkiri3Mrk"/>
    <w:uiPriority w:val="9"/>
    <w:qFormat/>
    <w:rsid w:val="001715F0"/>
    <w:pPr>
      <w:spacing w:before="100" w:beforeAutospacing="1" w:after="100" w:afterAutospacing="1" w:line="240" w:lineRule="auto"/>
      <w:outlineLvl w:val="2"/>
    </w:pPr>
    <w:rPr>
      <w:rFonts w:ascii="Times New Roman" w:eastAsia="Times New Roman" w:hAnsi="Times New Roman" w:cs="Times New Roman"/>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uiPriority w:val="1"/>
    <w:qFormat/>
    <w:rsid w:val="00CB394C"/>
    <w:pPr>
      <w:spacing w:after="0" w:line="240" w:lineRule="auto"/>
    </w:pPr>
    <w:rPr>
      <w:rFonts w:ascii="Arial" w:hAnsi="Arial"/>
    </w:rPr>
  </w:style>
  <w:style w:type="paragraph" w:styleId="Loendilik">
    <w:name w:val="List Paragraph"/>
    <w:basedOn w:val="Normaallaad"/>
    <w:uiPriority w:val="34"/>
    <w:qFormat/>
    <w:rsid w:val="00A75E10"/>
    <w:pPr>
      <w:ind w:left="720"/>
      <w:contextualSpacing/>
    </w:pPr>
  </w:style>
  <w:style w:type="character" w:styleId="Kommentaariviide">
    <w:name w:val="annotation reference"/>
    <w:basedOn w:val="Liguvaikefont"/>
    <w:uiPriority w:val="99"/>
    <w:semiHidden/>
    <w:unhideWhenUsed/>
    <w:rsid w:val="00A75E10"/>
    <w:rPr>
      <w:sz w:val="16"/>
      <w:szCs w:val="16"/>
    </w:rPr>
  </w:style>
  <w:style w:type="paragraph" w:styleId="Kommentaaritekst">
    <w:name w:val="annotation text"/>
    <w:basedOn w:val="Normaallaad"/>
    <w:link w:val="KommentaaritekstMrk"/>
    <w:uiPriority w:val="99"/>
    <w:unhideWhenUsed/>
    <w:rsid w:val="00A75E10"/>
    <w:pPr>
      <w:spacing w:line="240" w:lineRule="auto"/>
    </w:pPr>
    <w:rPr>
      <w:sz w:val="20"/>
      <w:szCs w:val="20"/>
    </w:rPr>
  </w:style>
  <w:style w:type="character" w:customStyle="1" w:styleId="KommentaaritekstMrk">
    <w:name w:val="Kommentaari tekst Märk"/>
    <w:basedOn w:val="Liguvaikefont"/>
    <w:link w:val="Kommentaaritekst"/>
    <w:uiPriority w:val="99"/>
    <w:rsid w:val="00A75E10"/>
    <w:rPr>
      <w:sz w:val="20"/>
      <w:szCs w:val="20"/>
    </w:rPr>
  </w:style>
  <w:style w:type="paragraph" w:styleId="Kommentaariteema">
    <w:name w:val="annotation subject"/>
    <w:basedOn w:val="Kommentaaritekst"/>
    <w:next w:val="Kommentaaritekst"/>
    <w:link w:val="KommentaariteemaMrk"/>
    <w:uiPriority w:val="99"/>
    <w:semiHidden/>
    <w:unhideWhenUsed/>
    <w:rsid w:val="00930BA1"/>
    <w:rPr>
      <w:b/>
      <w:bCs/>
    </w:rPr>
  </w:style>
  <w:style w:type="character" w:customStyle="1" w:styleId="KommentaariteemaMrk">
    <w:name w:val="Kommentaari teema Märk"/>
    <w:basedOn w:val="KommentaaritekstMrk"/>
    <w:link w:val="Kommentaariteema"/>
    <w:uiPriority w:val="99"/>
    <w:semiHidden/>
    <w:rsid w:val="00930BA1"/>
    <w:rPr>
      <w:b/>
      <w:bCs/>
      <w:sz w:val="20"/>
      <w:szCs w:val="20"/>
    </w:rPr>
  </w:style>
  <w:style w:type="paragraph" w:styleId="Redaktsioon">
    <w:name w:val="Revision"/>
    <w:hidden/>
    <w:uiPriority w:val="99"/>
    <w:semiHidden/>
    <w:rsid w:val="00523F19"/>
    <w:pPr>
      <w:spacing w:after="0" w:line="240" w:lineRule="auto"/>
    </w:pPr>
  </w:style>
  <w:style w:type="paragraph" w:styleId="Normaallaadveeb">
    <w:name w:val="Normal (Web)"/>
    <w:basedOn w:val="Normaallaad"/>
    <w:uiPriority w:val="99"/>
    <w:semiHidden/>
    <w:unhideWhenUsed/>
    <w:rsid w:val="00432191"/>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Pealkiri3Mrk">
    <w:name w:val="Pealkiri 3 Märk"/>
    <w:basedOn w:val="Liguvaikefont"/>
    <w:link w:val="Pealkiri3"/>
    <w:uiPriority w:val="9"/>
    <w:rsid w:val="001715F0"/>
    <w:rPr>
      <w:rFonts w:ascii="Times New Roman" w:eastAsia="Times New Roman" w:hAnsi="Times New Roman" w:cs="Times New Roman"/>
      <w:b/>
      <w:bCs/>
      <w:sz w:val="27"/>
      <w:szCs w:val="27"/>
      <w:lang w:eastAsia="et-EE"/>
    </w:rPr>
  </w:style>
  <w:style w:type="character" w:styleId="Hperlink">
    <w:name w:val="Hyperlink"/>
    <w:basedOn w:val="Liguvaikefont"/>
    <w:uiPriority w:val="99"/>
    <w:unhideWhenUsed/>
    <w:rsid w:val="001715F0"/>
    <w:rPr>
      <w:color w:val="0000FF"/>
      <w:u w:val="single"/>
    </w:rPr>
  </w:style>
  <w:style w:type="character" w:styleId="Tugev">
    <w:name w:val="Strong"/>
    <w:basedOn w:val="Liguvaikefont"/>
    <w:uiPriority w:val="22"/>
    <w:qFormat/>
    <w:rsid w:val="001715F0"/>
    <w:rPr>
      <w:b/>
      <w:bCs/>
    </w:rPr>
  </w:style>
  <w:style w:type="character" w:customStyle="1" w:styleId="mm">
    <w:name w:val="mm"/>
    <w:basedOn w:val="Liguvaikefont"/>
    <w:rsid w:val="001715F0"/>
  </w:style>
  <w:style w:type="character" w:customStyle="1" w:styleId="tyhik">
    <w:name w:val="tyhik"/>
    <w:basedOn w:val="Liguvaikefont"/>
    <w:rsid w:val="00BA60AE"/>
  </w:style>
  <w:style w:type="character" w:styleId="Lahendamatamainimine">
    <w:name w:val="Unresolved Mention"/>
    <w:basedOn w:val="Liguvaikefont"/>
    <w:uiPriority w:val="99"/>
    <w:semiHidden/>
    <w:unhideWhenUsed/>
    <w:rsid w:val="00021A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966215">
      <w:bodyDiv w:val="1"/>
      <w:marLeft w:val="0"/>
      <w:marRight w:val="0"/>
      <w:marTop w:val="0"/>
      <w:marBottom w:val="0"/>
      <w:divBdr>
        <w:top w:val="none" w:sz="0" w:space="0" w:color="auto"/>
        <w:left w:val="none" w:sz="0" w:space="0" w:color="auto"/>
        <w:bottom w:val="none" w:sz="0" w:space="0" w:color="auto"/>
        <w:right w:val="none" w:sz="0" w:space="0" w:color="auto"/>
      </w:divBdr>
    </w:div>
    <w:div w:id="571044922">
      <w:bodyDiv w:val="1"/>
      <w:marLeft w:val="0"/>
      <w:marRight w:val="0"/>
      <w:marTop w:val="0"/>
      <w:marBottom w:val="0"/>
      <w:divBdr>
        <w:top w:val="none" w:sz="0" w:space="0" w:color="auto"/>
        <w:left w:val="none" w:sz="0" w:space="0" w:color="auto"/>
        <w:bottom w:val="none" w:sz="0" w:space="0" w:color="auto"/>
        <w:right w:val="none" w:sz="0" w:space="0" w:color="auto"/>
      </w:divBdr>
    </w:div>
    <w:div w:id="628321611">
      <w:bodyDiv w:val="1"/>
      <w:marLeft w:val="0"/>
      <w:marRight w:val="0"/>
      <w:marTop w:val="0"/>
      <w:marBottom w:val="0"/>
      <w:divBdr>
        <w:top w:val="none" w:sz="0" w:space="0" w:color="auto"/>
        <w:left w:val="none" w:sz="0" w:space="0" w:color="auto"/>
        <w:bottom w:val="none" w:sz="0" w:space="0" w:color="auto"/>
        <w:right w:val="none" w:sz="0" w:space="0" w:color="auto"/>
      </w:divBdr>
    </w:div>
    <w:div w:id="653876631">
      <w:bodyDiv w:val="1"/>
      <w:marLeft w:val="0"/>
      <w:marRight w:val="0"/>
      <w:marTop w:val="0"/>
      <w:marBottom w:val="0"/>
      <w:divBdr>
        <w:top w:val="none" w:sz="0" w:space="0" w:color="auto"/>
        <w:left w:val="none" w:sz="0" w:space="0" w:color="auto"/>
        <w:bottom w:val="none" w:sz="0" w:space="0" w:color="auto"/>
        <w:right w:val="none" w:sz="0" w:space="0" w:color="auto"/>
      </w:divBdr>
    </w:div>
    <w:div w:id="915625178">
      <w:bodyDiv w:val="1"/>
      <w:marLeft w:val="0"/>
      <w:marRight w:val="0"/>
      <w:marTop w:val="0"/>
      <w:marBottom w:val="0"/>
      <w:divBdr>
        <w:top w:val="none" w:sz="0" w:space="0" w:color="auto"/>
        <w:left w:val="none" w:sz="0" w:space="0" w:color="auto"/>
        <w:bottom w:val="none" w:sz="0" w:space="0" w:color="auto"/>
        <w:right w:val="none" w:sz="0" w:space="0" w:color="auto"/>
      </w:divBdr>
    </w:div>
    <w:div w:id="1047875853">
      <w:bodyDiv w:val="1"/>
      <w:marLeft w:val="0"/>
      <w:marRight w:val="0"/>
      <w:marTop w:val="0"/>
      <w:marBottom w:val="0"/>
      <w:divBdr>
        <w:top w:val="none" w:sz="0" w:space="0" w:color="auto"/>
        <w:left w:val="none" w:sz="0" w:space="0" w:color="auto"/>
        <w:bottom w:val="none" w:sz="0" w:space="0" w:color="auto"/>
        <w:right w:val="none" w:sz="0" w:space="0" w:color="auto"/>
      </w:divBdr>
    </w:div>
    <w:div w:id="1274242264">
      <w:bodyDiv w:val="1"/>
      <w:marLeft w:val="0"/>
      <w:marRight w:val="0"/>
      <w:marTop w:val="0"/>
      <w:marBottom w:val="0"/>
      <w:divBdr>
        <w:top w:val="none" w:sz="0" w:space="0" w:color="auto"/>
        <w:left w:val="none" w:sz="0" w:space="0" w:color="auto"/>
        <w:bottom w:val="none" w:sz="0" w:space="0" w:color="auto"/>
        <w:right w:val="none" w:sz="0" w:space="0" w:color="auto"/>
      </w:divBdr>
    </w:div>
    <w:div w:id="1371687036">
      <w:bodyDiv w:val="1"/>
      <w:marLeft w:val="0"/>
      <w:marRight w:val="0"/>
      <w:marTop w:val="0"/>
      <w:marBottom w:val="0"/>
      <w:divBdr>
        <w:top w:val="none" w:sz="0" w:space="0" w:color="auto"/>
        <w:left w:val="none" w:sz="0" w:space="0" w:color="auto"/>
        <w:bottom w:val="none" w:sz="0" w:space="0" w:color="auto"/>
        <w:right w:val="none" w:sz="0" w:space="0" w:color="auto"/>
      </w:divBdr>
    </w:div>
    <w:div w:id="1373535135">
      <w:bodyDiv w:val="1"/>
      <w:marLeft w:val="0"/>
      <w:marRight w:val="0"/>
      <w:marTop w:val="0"/>
      <w:marBottom w:val="0"/>
      <w:divBdr>
        <w:top w:val="none" w:sz="0" w:space="0" w:color="auto"/>
        <w:left w:val="none" w:sz="0" w:space="0" w:color="auto"/>
        <w:bottom w:val="none" w:sz="0" w:space="0" w:color="auto"/>
        <w:right w:val="none" w:sz="0" w:space="0" w:color="auto"/>
      </w:divBdr>
    </w:div>
    <w:div w:id="1576744556">
      <w:bodyDiv w:val="1"/>
      <w:marLeft w:val="0"/>
      <w:marRight w:val="0"/>
      <w:marTop w:val="0"/>
      <w:marBottom w:val="0"/>
      <w:divBdr>
        <w:top w:val="none" w:sz="0" w:space="0" w:color="auto"/>
        <w:left w:val="none" w:sz="0" w:space="0" w:color="auto"/>
        <w:bottom w:val="none" w:sz="0" w:space="0" w:color="auto"/>
        <w:right w:val="none" w:sz="0" w:space="0" w:color="auto"/>
      </w:divBdr>
    </w:div>
    <w:div w:id="1782652113">
      <w:bodyDiv w:val="1"/>
      <w:marLeft w:val="0"/>
      <w:marRight w:val="0"/>
      <w:marTop w:val="0"/>
      <w:marBottom w:val="0"/>
      <w:divBdr>
        <w:top w:val="none" w:sz="0" w:space="0" w:color="auto"/>
        <w:left w:val="none" w:sz="0" w:space="0" w:color="auto"/>
        <w:bottom w:val="none" w:sz="0" w:space="0" w:color="auto"/>
        <w:right w:val="none" w:sz="0" w:space="0" w:color="auto"/>
      </w:divBdr>
    </w:div>
    <w:div w:id="2093619368">
      <w:bodyDiv w:val="1"/>
      <w:marLeft w:val="0"/>
      <w:marRight w:val="0"/>
      <w:marTop w:val="0"/>
      <w:marBottom w:val="0"/>
      <w:divBdr>
        <w:top w:val="none" w:sz="0" w:space="0" w:color="auto"/>
        <w:left w:val="none" w:sz="0" w:space="0" w:color="auto"/>
        <w:bottom w:val="none" w:sz="0" w:space="0" w:color="auto"/>
        <w:right w:val="none" w:sz="0" w:space="0" w:color="auto"/>
      </w:divBdr>
    </w:div>
    <w:div w:id="2120634673">
      <w:bodyDiv w:val="1"/>
      <w:marLeft w:val="0"/>
      <w:marRight w:val="0"/>
      <w:marTop w:val="0"/>
      <w:marBottom w:val="0"/>
      <w:divBdr>
        <w:top w:val="none" w:sz="0" w:space="0" w:color="auto"/>
        <w:left w:val="none" w:sz="0" w:space="0" w:color="auto"/>
        <w:bottom w:val="none" w:sz="0" w:space="0" w:color="auto"/>
        <w:right w:val="none" w:sz="0" w:space="0" w:color="auto"/>
      </w:divBdr>
    </w:div>
    <w:div w:id="213406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tyles" Target="styles.xml"/><Relationship Id="rId12"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microsoft.com/office/2011/relationships/commentsExtended" Target="commentsExtended.xml"/><Relationship Id="rId5" Type="http://schemas.openxmlformats.org/officeDocument/2006/relationships/customXml" Target="../customXml/item5.xml"/><Relationship Id="rId15" Type="http://schemas.microsoft.com/office/2011/relationships/people" Target="people.xml"/><Relationship Id="rId10"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CC1CE044DC451747BD4055C09D9A819D" ma:contentTypeVersion="6" ma:contentTypeDescription="Loo uus dokument" ma:contentTypeScope="" ma:versionID="5dbf104413aad6d1f3068df56361e820">
  <xsd:schema xmlns:xsd="http://www.w3.org/2001/XMLSchema" xmlns:xs="http://www.w3.org/2001/XMLSchema" xmlns:p="http://schemas.microsoft.com/office/2006/metadata/properties" xmlns:ns2="aff8a95a-bdca-4bd1-9f28-df5ebd643b89" xmlns:ns3="a73be6a9-67eb-46ae-9de8-8938dc5167a5" targetNamespace="http://schemas.microsoft.com/office/2006/metadata/properties" ma:root="true" ma:fieldsID="9f9bb65593e497b3d266f843e2329ecc" ns2:_="" ns3:_="">
    <xsd:import namespace="aff8a95a-bdca-4bd1-9f28-df5ebd643b89"/>
    <xsd:import namespace="a73be6a9-67eb-46ae-9de8-8938dc5167a5"/>
    <xsd:element name="properties">
      <xsd:complexType>
        <xsd:sequence>
          <xsd:element name="documentManagement">
            <xsd:complexType>
              <xsd:all>
                <xsd:element ref="ns2:_dlc_DocId" minOccurs="0"/>
                <xsd:element ref="ns2:_dlc_DocIdUrl" minOccurs="0"/>
                <xsd:element ref="ns2:_dlc_DocIdPersistId" minOccurs="0"/>
                <xsd:element ref="ns3:Vastutaja" minOccurs="0"/>
                <xsd:element ref="ns2:SharedWithUsers" minOccurs="0"/>
                <xsd:element ref="ns2:SharedWithDetails" minOccurs="0"/>
                <xsd:element ref="ns3:Lisainfo" minOccurs="0"/>
                <xsd:element ref="ns3:muutmisaeg" minOccurs="0"/>
                <xsd:element ref="ns3:Valdko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2"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3be6a9-67eb-46ae-9de8-8938dc5167a5" elementFormDefault="qualified">
    <xsd:import namespace="http://schemas.microsoft.com/office/2006/documentManagement/types"/>
    <xsd:import namespace="http://schemas.microsoft.com/office/infopath/2007/PartnerControls"/>
    <xsd:element name="Vastutaja" ma:index="11" nillable="true" ma:displayName="Vastutaja" ma:list="UserInfo" ma:SharePointGroup="0" ma:internalName="Vastutaja">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isainfo" ma:index="14" nillable="true" ma:displayName="Lisainfo" ma:internalName="Lisainfo">
      <xsd:simpleType>
        <xsd:restriction base="dms:Note">
          <xsd:maxLength value="255"/>
        </xsd:restriction>
      </xsd:simpleType>
    </xsd:element>
    <xsd:element name="muutmisaeg" ma:index="15" nillable="true" ma:displayName="muutmisaeg" ma:format="DateOnly" ma:internalName="muutmisaeg">
      <xsd:simpleType>
        <xsd:restriction base="dms:DateTime"/>
      </xsd:simpleType>
    </xsd:element>
    <xsd:element name="Valdkond" ma:index="16" nillable="true" ma:displayName="Valdkond" ma:internalName="Valdkond">
      <xsd:complexType>
        <xsd:complexContent>
          <xsd:extension base="dms:MultiChoice">
            <xsd:sequence>
              <xsd:element name="Value" maxOccurs="unbounded" minOccurs="0" nillable="true">
                <xsd:simpleType>
                  <xsd:restriction base="dms:Choice">
                    <xsd:enumeration value="Analüüs / uuringud"/>
                    <xsd:enumeration value="Finants"/>
                    <xsd:enumeration value="Innovatsioon"/>
                    <xsd:enumeration value="Juhtimine"/>
                    <xsd:enumeration value="Kinnisvara"/>
                    <xsd:enumeration value="Komisjon / töörühm"/>
                    <xsd:enumeration value="Kommunikatsioon"/>
                    <xsd:enumeration value="Kriisijuhtimine"/>
                    <xsd:enumeration value="Personal"/>
                    <xsd:enumeration value="Siseaudit"/>
                    <xsd:enumeration value="Sotsiaal"/>
                    <xsd:enumeration value="Tervis"/>
                    <xsd:enumeration value="Õig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HXU5DPSK444F-1907963284-13900</_dlc_DocId>
    <_dlc_DocIdUrl xmlns="aff8a95a-bdca-4bd1-9f28-df5ebd643b89">
      <Url>https://kontor.rik.ee/projektid_valispartneritega/_layouts/15/DocIdRedir.aspx?ID=HXU5DPSK444F-1907963284-13900</Url>
      <Description>HXU5DPSK444F-1907963284-13900</Description>
    </_dlc_DocIdUrl>
    <muutmisaeg xmlns="a73be6a9-67eb-46ae-9de8-8938dc5167a5" xsi:nil="true"/>
    <Valdkond xmlns="a73be6a9-67eb-46ae-9de8-8938dc5167a5"/>
    <Vastutaja xmlns="a73be6a9-67eb-46ae-9de8-8938dc5167a5">
      <UserInfo>
        <DisplayName/>
        <AccountId xsi:nil="true"/>
        <AccountType/>
      </UserInfo>
    </Vastutaja>
    <Lisainfo xmlns="a73be6a9-67eb-46ae-9de8-8938dc5167a5"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77B29-F369-467E-9973-1F87FC5B3658}">
  <ds:schemaRefs>
    <ds:schemaRef ds:uri="http://schemas.microsoft.com/sharepoint/v3/contenttype/forms"/>
  </ds:schemaRefs>
</ds:datastoreItem>
</file>

<file path=customXml/itemProps2.xml><?xml version="1.0" encoding="utf-8"?>
<ds:datastoreItem xmlns:ds="http://schemas.openxmlformats.org/officeDocument/2006/customXml" ds:itemID="{8952D42E-235A-49BF-94A2-A9013D83FC70}">
  <ds:schemaRefs>
    <ds:schemaRef ds:uri="http://schemas.microsoft.com/sharepoint/events"/>
  </ds:schemaRefs>
</ds:datastoreItem>
</file>

<file path=customXml/itemProps3.xml><?xml version="1.0" encoding="utf-8"?>
<ds:datastoreItem xmlns:ds="http://schemas.openxmlformats.org/officeDocument/2006/customXml" ds:itemID="{CA5EC076-F0BC-4FA0-BD38-9F06E3C2DF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a73be6a9-67eb-46ae-9de8-8938dc516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D13466-CEB5-46FB-B9A7-B492E384475D}">
  <ds:schemaRefs>
    <ds:schemaRef ds:uri="http://schemas.microsoft.com/office/2006/metadata/properties"/>
    <ds:schemaRef ds:uri="http://schemas.microsoft.com/office/infopath/2007/PartnerControls"/>
    <ds:schemaRef ds:uri="aff8a95a-bdca-4bd1-9f28-df5ebd643b89"/>
    <ds:schemaRef ds:uri="a73be6a9-67eb-46ae-9de8-8938dc5167a5"/>
  </ds:schemaRefs>
</ds:datastoreItem>
</file>

<file path=customXml/itemProps5.xml><?xml version="1.0" encoding="utf-8"?>
<ds:datastoreItem xmlns:ds="http://schemas.openxmlformats.org/officeDocument/2006/customXml" ds:itemID="{19A1608E-C87F-4FB3-A4AD-5069D7D11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9</Pages>
  <Words>3331</Words>
  <Characters>19325</Characters>
  <Application>Microsoft Office Word</Application>
  <DocSecurity>0</DocSecurity>
  <Lines>161</Lines>
  <Paragraphs>45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Jõks</dc:creator>
  <cp:keywords/>
  <dc:description/>
  <cp:lastModifiedBy>Helen Uustalu</cp:lastModifiedBy>
  <cp:revision>9</cp:revision>
  <dcterms:created xsi:type="dcterms:W3CDTF">2024-02-12T13:37:00Z</dcterms:created>
  <dcterms:modified xsi:type="dcterms:W3CDTF">2024-03-01T07:34:00Z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0x010100CC1CE044DC451747BD4055C09D9A819D</vt:lpwstr>
  </property>
  <property fmtid="{D5CDD505-2E9C-101B-9397-08002B2CF9AE}" pid="3" name="_dlc_DocIdItemGuid">
    <vt:lpwstr>1fe035d0-f470-4a0b-a720-caddf0190f45</vt:lpwstr>
  </property>
</Properties>
</file>